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0D7DE2">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D7DE2" w:rsidRPr="000D7DE2">
        <w:rPr>
          <w:b/>
          <w:i w:val="0"/>
          <w:sz w:val="22"/>
          <w:szCs w:val="22"/>
        </w:rPr>
        <w:t>REKONSTRUKCIJA ČUFARJEVE ULICE MED RESLJEVO CESTO IN KOTNIKOVO ULICO - DRUGA FAZA, PRI KATERI SE UPOŠTEVAJO OKOLJSKI VIDIKI</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613"/>
      </w:tblGrid>
      <w:tr w:rsidR="00AF00E2" w:rsidRPr="00994C93" w:rsidTr="002E54F1">
        <w:trPr>
          <w:trHeight w:val="496"/>
        </w:trPr>
        <w:tc>
          <w:tcPr>
            <w:tcW w:w="5387" w:type="dxa"/>
            <w:tcBorders>
              <w:top w:val="single" w:sz="4" w:space="0" w:color="auto"/>
            </w:tcBorders>
            <w:vAlign w:val="center"/>
          </w:tcPr>
          <w:p w:rsidR="00AF00E2" w:rsidRPr="00AF00E2" w:rsidRDefault="00AF00E2" w:rsidP="002E54F1">
            <w:pPr>
              <w:pStyle w:val="Seznam2"/>
              <w:spacing w:line="240" w:lineRule="atLeast"/>
              <w:ind w:left="0" w:firstLine="0"/>
              <w:jc w:val="both"/>
              <w:rPr>
                <w:rFonts w:ascii="Times New Roman" w:hAnsi="Times New Roman"/>
                <w:b/>
                <w:bCs/>
                <w:szCs w:val="22"/>
              </w:rPr>
            </w:pPr>
            <w:r w:rsidRPr="00AF00E2">
              <w:rPr>
                <w:rFonts w:ascii="Times New Roman" w:hAnsi="Times New Roman"/>
                <w:b/>
                <w:bCs/>
                <w:szCs w:val="22"/>
              </w:rPr>
              <w:t>I. Skupaj ponudbena cena v EUR brez DDV</w:t>
            </w:r>
          </w:p>
          <w:p w:rsidR="00AF00E2" w:rsidRPr="00AF00E2" w:rsidRDefault="00AF00E2" w:rsidP="002E54F1">
            <w:pPr>
              <w:pStyle w:val="Seznam2"/>
              <w:spacing w:line="240" w:lineRule="atLeast"/>
              <w:ind w:left="0" w:firstLine="0"/>
              <w:jc w:val="both"/>
              <w:rPr>
                <w:rFonts w:ascii="Times New Roman" w:hAnsi="Times New Roman"/>
                <w:bCs/>
                <w:szCs w:val="22"/>
              </w:rPr>
            </w:pPr>
            <w:r w:rsidRPr="00AF00E2">
              <w:rPr>
                <w:rFonts w:ascii="Times New Roman" w:hAnsi="Times New Roman"/>
                <w:b/>
                <w:bCs/>
                <w:szCs w:val="22"/>
              </w:rPr>
              <w:t>(Mestna občina Ljubljana)</w:t>
            </w:r>
          </w:p>
        </w:tc>
        <w:tc>
          <w:tcPr>
            <w:tcW w:w="3613" w:type="dxa"/>
            <w:tcBorders>
              <w:top w:val="single" w:sz="4" w:space="0" w:color="auto"/>
            </w:tcBorders>
          </w:tcPr>
          <w:p w:rsidR="00AF00E2" w:rsidRPr="00994C93" w:rsidRDefault="00AF00E2" w:rsidP="002E54F1">
            <w:pPr>
              <w:pStyle w:val="Seznam2"/>
              <w:spacing w:line="240" w:lineRule="atLeast"/>
              <w:ind w:left="0" w:firstLine="0"/>
              <w:jc w:val="both"/>
              <w:rPr>
                <w:rFonts w:ascii="Times New Roman" w:hAnsi="Times New Roman"/>
                <w:b/>
                <w:sz w:val="22"/>
                <w:szCs w:val="22"/>
              </w:rPr>
            </w:pPr>
          </w:p>
        </w:tc>
      </w:tr>
      <w:tr w:rsidR="00AF00E2" w:rsidRPr="00994C93" w:rsidTr="002E54F1">
        <w:trPr>
          <w:trHeight w:val="496"/>
        </w:trPr>
        <w:tc>
          <w:tcPr>
            <w:tcW w:w="5387" w:type="dxa"/>
            <w:tcBorders>
              <w:top w:val="single" w:sz="4" w:space="0" w:color="auto"/>
            </w:tcBorders>
            <w:vAlign w:val="center"/>
          </w:tcPr>
          <w:p w:rsidR="00AF00E2" w:rsidRPr="00AF00E2" w:rsidRDefault="00AF00E2" w:rsidP="002E54F1">
            <w:pPr>
              <w:pStyle w:val="Seznam2"/>
              <w:spacing w:line="240" w:lineRule="atLeast"/>
              <w:ind w:left="0" w:firstLine="0"/>
              <w:jc w:val="both"/>
              <w:rPr>
                <w:rFonts w:ascii="Times New Roman" w:hAnsi="Times New Roman"/>
                <w:b/>
                <w:bCs/>
                <w:szCs w:val="22"/>
              </w:rPr>
            </w:pPr>
            <w:r w:rsidRPr="00AF00E2">
              <w:rPr>
                <w:rFonts w:ascii="Times New Roman" w:hAnsi="Times New Roman"/>
                <w:b/>
                <w:bCs/>
                <w:szCs w:val="22"/>
              </w:rPr>
              <w:t>II. Skupaj ponudbena cena v EUR brez DDV</w:t>
            </w:r>
          </w:p>
          <w:p w:rsidR="00AF00E2" w:rsidRPr="00AF00E2" w:rsidRDefault="00AF00E2" w:rsidP="002E54F1">
            <w:pPr>
              <w:pStyle w:val="Seznam2"/>
              <w:spacing w:line="240" w:lineRule="atLeast"/>
              <w:ind w:left="0" w:firstLine="0"/>
              <w:jc w:val="both"/>
              <w:rPr>
                <w:rFonts w:ascii="Times New Roman" w:hAnsi="Times New Roman"/>
                <w:b/>
                <w:bCs/>
                <w:szCs w:val="22"/>
              </w:rPr>
            </w:pPr>
            <w:r w:rsidRPr="00AF00E2">
              <w:rPr>
                <w:rFonts w:ascii="Times New Roman" w:hAnsi="Times New Roman"/>
                <w:b/>
                <w:bCs/>
                <w:szCs w:val="22"/>
              </w:rPr>
              <w:t>(</w:t>
            </w:r>
            <w:r w:rsidR="001E4639">
              <w:rPr>
                <w:rFonts w:ascii="Times New Roman" w:hAnsi="Times New Roman"/>
                <w:b/>
                <w:bCs/>
                <w:szCs w:val="22"/>
              </w:rPr>
              <w:t>JAVNO PODJETJE VODOVOD KANALIZACIJA SNAGA d.o.o.</w:t>
            </w:r>
            <w:r w:rsidRPr="00AF00E2">
              <w:rPr>
                <w:rFonts w:ascii="Times New Roman" w:hAnsi="Times New Roman"/>
                <w:b/>
                <w:bCs/>
                <w:szCs w:val="22"/>
              </w:rPr>
              <w:t>)</w:t>
            </w:r>
          </w:p>
        </w:tc>
        <w:tc>
          <w:tcPr>
            <w:tcW w:w="3613" w:type="dxa"/>
            <w:tcBorders>
              <w:top w:val="single" w:sz="4" w:space="0" w:color="auto"/>
            </w:tcBorders>
          </w:tcPr>
          <w:p w:rsidR="00AF00E2" w:rsidRPr="00994C93" w:rsidRDefault="00AF00E2" w:rsidP="002E54F1">
            <w:pPr>
              <w:pStyle w:val="Seznam2"/>
              <w:spacing w:line="240" w:lineRule="atLeast"/>
              <w:ind w:left="0" w:firstLine="0"/>
              <w:jc w:val="both"/>
              <w:rPr>
                <w:rFonts w:ascii="Times New Roman" w:hAnsi="Times New Roman"/>
                <w:b/>
                <w:sz w:val="22"/>
                <w:szCs w:val="22"/>
              </w:rPr>
            </w:pPr>
          </w:p>
        </w:tc>
      </w:tr>
      <w:tr w:rsidR="00AF00E2" w:rsidRPr="00994C93" w:rsidTr="002E54F1">
        <w:trPr>
          <w:trHeight w:val="496"/>
        </w:trPr>
        <w:tc>
          <w:tcPr>
            <w:tcW w:w="5387" w:type="dxa"/>
            <w:tcBorders>
              <w:top w:val="single" w:sz="4" w:space="0" w:color="auto"/>
            </w:tcBorders>
            <w:vAlign w:val="center"/>
          </w:tcPr>
          <w:p w:rsidR="00AF00E2" w:rsidRPr="00AF00E2" w:rsidRDefault="00AF00E2" w:rsidP="002E54F1">
            <w:pPr>
              <w:pStyle w:val="Seznam2"/>
              <w:spacing w:line="240" w:lineRule="atLeast"/>
              <w:ind w:left="0" w:firstLine="0"/>
              <w:jc w:val="both"/>
              <w:rPr>
                <w:rFonts w:ascii="Times New Roman" w:hAnsi="Times New Roman"/>
                <w:b/>
                <w:bCs/>
                <w:szCs w:val="22"/>
              </w:rPr>
            </w:pPr>
            <w:r w:rsidRPr="00AF00E2">
              <w:rPr>
                <w:rFonts w:ascii="Times New Roman" w:hAnsi="Times New Roman"/>
                <w:b/>
                <w:bCs/>
                <w:szCs w:val="22"/>
              </w:rPr>
              <w:t>III. Skupaj ponudbena cena v EUR brez DDV</w:t>
            </w:r>
          </w:p>
          <w:p w:rsidR="00AF00E2" w:rsidRPr="00AF00E2" w:rsidRDefault="00AF00E2" w:rsidP="002E54F1">
            <w:pPr>
              <w:pStyle w:val="Seznam2"/>
              <w:spacing w:line="240" w:lineRule="atLeast"/>
              <w:ind w:left="0" w:firstLine="0"/>
              <w:jc w:val="both"/>
              <w:rPr>
                <w:rFonts w:ascii="Times New Roman" w:hAnsi="Times New Roman"/>
                <w:b/>
                <w:bCs/>
                <w:szCs w:val="22"/>
              </w:rPr>
            </w:pPr>
            <w:r w:rsidRPr="00AF00E2">
              <w:rPr>
                <w:rFonts w:ascii="Times New Roman" w:hAnsi="Times New Roman"/>
                <w:b/>
                <w:bCs/>
                <w:szCs w:val="22"/>
              </w:rPr>
              <w:t>(</w:t>
            </w:r>
            <w:r>
              <w:rPr>
                <w:rFonts w:ascii="Times New Roman" w:hAnsi="Times New Roman"/>
                <w:b/>
                <w:bCs/>
                <w:szCs w:val="22"/>
              </w:rPr>
              <w:t>J</w:t>
            </w:r>
            <w:r w:rsidR="002F2420">
              <w:rPr>
                <w:rFonts w:ascii="Times New Roman" w:hAnsi="Times New Roman"/>
                <w:b/>
                <w:bCs/>
                <w:szCs w:val="22"/>
              </w:rPr>
              <w:t>avno podjetje</w:t>
            </w:r>
            <w:r>
              <w:rPr>
                <w:rFonts w:ascii="Times New Roman" w:hAnsi="Times New Roman"/>
                <w:b/>
                <w:bCs/>
                <w:szCs w:val="22"/>
              </w:rPr>
              <w:t xml:space="preserve"> </w:t>
            </w:r>
            <w:r w:rsidRPr="00AF00E2">
              <w:rPr>
                <w:rFonts w:ascii="Times New Roman" w:hAnsi="Times New Roman"/>
                <w:b/>
                <w:bCs/>
                <w:szCs w:val="22"/>
              </w:rPr>
              <w:t xml:space="preserve">Energetika Ljubljana </w:t>
            </w:r>
            <w:proofErr w:type="spellStart"/>
            <w:r w:rsidRPr="00AF00E2">
              <w:rPr>
                <w:rFonts w:ascii="Times New Roman" w:hAnsi="Times New Roman"/>
                <w:b/>
                <w:bCs/>
                <w:szCs w:val="22"/>
              </w:rPr>
              <w:t>d.o.o</w:t>
            </w:r>
            <w:proofErr w:type="spellEnd"/>
            <w:r w:rsidRPr="00AF00E2">
              <w:rPr>
                <w:rFonts w:ascii="Times New Roman" w:hAnsi="Times New Roman"/>
                <w:b/>
                <w:bCs/>
                <w:szCs w:val="22"/>
              </w:rPr>
              <w:t>.)</w:t>
            </w:r>
          </w:p>
        </w:tc>
        <w:tc>
          <w:tcPr>
            <w:tcW w:w="3613" w:type="dxa"/>
            <w:tcBorders>
              <w:top w:val="single" w:sz="4" w:space="0" w:color="auto"/>
            </w:tcBorders>
          </w:tcPr>
          <w:p w:rsidR="00AF00E2" w:rsidRPr="00994C93" w:rsidRDefault="00AF00E2" w:rsidP="002E54F1">
            <w:pPr>
              <w:pStyle w:val="Seznam2"/>
              <w:spacing w:line="240" w:lineRule="atLeast"/>
              <w:ind w:left="0" w:firstLine="0"/>
              <w:jc w:val="both"/>
              <w:rPr>
                <w:rFonts w:ascii="Times New Roman" w:hAnsi="Times New Roman"/>
                <w:b/>
                <w:sz w:val="22"/>
                <w:szCs w:val="22"/>
              </w:rPr>
            </w:pPr>
          </w:p>
        </w:tc>
      </w:tr>
      <w:tr w:rsidR="00AF00E2" w:rsidRPr="00994C93" w:rsidTr="002E54F1">
        <w:trPr>
          <w:trHeight w:val="496"/>
        </w:trPr>
        <w:tc>
          <w:tcPr>
            <w:tcW w:w="5387" w:type="dxa"/>
            <w:tcBorders>
              <w:top w:val="single" w:sz="4" w:space="0" w:color="auto"/>
            </w:tcBorders>
            <w:vAlign w:val="center"/>
          </w:tcPr>
          <w:p w:rsidR="00AF00E2" w:rsidRPr="00AF00E2" w:rsidRDefault="00AF00E2" w:rsidP="002E54F1">
            <w:pPr>
              <w:pStyle w:val="Seznam2"/>
              <w:spacing w:line="240" w:lineRule="atLeast"/>
              <w:ind w:left="0" w:firstLine="0"/>
              <w:jc w:val="both"/>
              <w:rPr>
                <w:rFonts w:ascii="Times New Roman" w:hAnsi="Times New Roman"/>
                <w:b/>
                <w:bCs/>
                <w:szCs w:val="22"/>
              </w:rPr>
            </w:pPr>
            <w:r w:rsidRPr="00AF00E2">
              <w:rPr>
                <w:rFonts w:ascii="Times New Roman" w:hAnsi="Times New Roman"/>
                <w:b/>
                <w:bCs/>
                <w:szCs w:val="22"/>
              </w:rPr>
              <w:t>Skupaj ponudbena cena v EUR brez DDV (I.+II.+III.)</w:t>
            </w:r>
          </w:p>
        </w:tc>
        <w:tc>
          <w:tcPr>
            <w:tcW w:w="3613" w:type="dxa"/>
            <w:tcBorders>
              <w:top w:val="single" w:sz="4" w:space="0" w:color="auto"/>
            </w:tcBorders>
          </w:tcPr>
          <w:p w:rsidR="00AF00E2" w:rsidRPr="00994C93" w:rsidRDefault="00AF00E2" w:rsidP="002E54F1">
            <w:pPr>
              <w:pStyle w:val="Seznam2"/>
              <w:spacing w:line="240" w:lineRule="atLeast"/>
              <w:ind w:left="0" w:firstLine="0"/>
              <w:jc w:val="both"/>
              <w:rPr>
                <w:rFonts w:ascii="Times New Roman" w:hAnsi="Times New Roman"/>
                <w:b/>
                <w:sz w:val="22"/>
                <w:szCs w:val="22"/>
              </w:rPr>
            </w:pPr>
          </w:p>
        </w:tc>
      </w:tr>
      <w:tr w:rsidR="00AF00E2" w:rsidRPr="00994C93" w:rsidTr="002E54F1">
        <w:trPr>
          <w:trHeight w:val="410"/>
        </w:trPr>
        <w:tc>
          <w:tcPr>
            <w:tcW w:w="5387" w:type="dxa"/>
            <w:vAlign w:val="center"/>
          </w:tcPr>
          <w:p w:rsidR="00AF00E2" w:rsidRPr="00AF00E2" w:rsidRDefault="00AF00E2" w:rsidP="002E54F1">
            <w:pPr>
              <w:pStyle w:val="Seznam2"/>
              <w:spacing w:line="240" w:lineRule="atLeast"/>
              <w:ind w:left="0" w:firstLine="0"/>
              <w:jc w:val="both"/>
              <w:rPr>
                <w:rFonts w:ascii="Times New Roman" w:hAnsi="Times New Roman"/>
                <w:bCs/>
                <w:szCs w:val="22"/>
              </w:rPr>
            </w:pPr>
            <w:r w:rsidRPr="00AF00E2">
              <w:rPr>
                <w:rFonts w:ascii="Times New Roman" w:hAnsi="Times New Roman"/>
                <w:b/>
                <w:bCs/>
                <w:szCs w:val="22"/>
              </w:rPr>
              <w:t>DDV 22%</w:t>
            </w:r>
          </w:p>
        </w:tc>
        <w:tc>
          <w:tcPr>
            <w:tcW w:w="3613" w:type="dxa"/>
          </w:tcPr>
          <w:p w:rsidR="00AF00E2" w:rsidRPr="00994C93" w:rsidRDefault="00AF00E2" w:rsidP="002E54F1">
            <w:pPr>
              <w:pStyle w:val="Seznam2"/>
              <w:spacing w:line="240" w:lineRule="atLeast"/>
              <w:ind w:left="0" w:firstLine="0"/>
              <w:jc w:val="both"/>
              <w:rPr>
                <w:rFonts w:ascii="Times New Roman" w:hAnsi="Times New Roman"/>
                <w:b/>
                <w:sz w:val="22"/>
                <w:szCs w:val="22"/>
              </w:rPr>
            </w:pPr>
          </w:p>
          <w:p w:rsidR="00AF00E2" w:rsidRPr="00994C93" w:rsidRDefault="00AF00E2" w:rsidP="002E54F1">
            <w:pPr>
              <w:pStyle w:val="Seznam2"/>
              <w:spacing w:line="240" w:lineRule="atLeast"/>
              <w:ind w:left="0" w:firstLine="0"/>
              <w:jc w:val="both"/>
              <w:rPr>
                <w:rFonts w:ascii="Times New Roman" w:hAnsi="Times New Roman"/>
                <w:b/>
                <w:sz w:val="22"/>
                <w:szCs w:val="22"/>
              </w:rPr>
            </w:pPr>
          </w:p>
        </w:tc>
      </w:tr>
      <w:tr w:rsidR="00AF00E2" w:rsidRPr="00994C93" w:rsidTr="002E54F1">
        <w:trPr>
          <w:trHeight w:val="417"/>
        </w:trPr>
        <w:tc>
          <w:tcPr>
            <w:tcW w:w="5387" w:type="dxa"/>
            <w:vAlign w:val="center"/>
          </w:tcPr>
          <w:p w:rsidR="00AF00E2" w:rsidRPr="00AF00E2" w:rsidRDefault="00AF00E2" w:rsidP="002E54F1">
            <w:pPr>
              <w:pStyle w:val="Seznam2"/>
              <w:spacing w:line="240" w:lineRule="atLeast"/>
              <w:ind w:left="0" w:firstLine="0"/>
              <w:jc w:val="both"/>
              <w:rPr>
                <w:rFonts w:ascii="Times New Roman" w:hAnsi="Times New Roman"/>
                <w:b/>
                <w:bCs/>
                <w:szCs w:val="22"/>
              </w:rPr>
            </w:pPr>
            <w:r w:rsidRPr="00AF00E2">
              <w:rPr>
                <w:rFonts w:ascii="Times New Roman" w:hAnsi="Times New Roman"/>
                <w:b/>
                <w:bCs/>
                <w:szCs w:val="22"/>
              </w:rPr>
              <w:t>Skupaj ponudbena cena v EUR z DDV</w:t>
            </w:r>
          </w:p>
        </w:tc>
        <w:tc>
          <w:tcPr>
            <w:tcW w:w="3613" w:type="dxa"/>
          </w:tcPr>
          <w:p w:rsidR="00AF00E2" w:rsidRPr="00994C93" w:rsidRDefault="00AF00E2" w:rsidP="002E54F1">
            <w:pPr>
              <w:pStyle w:val="Seznam2"/>
              <w:spacing w:line="240" w:lineRule="atLeast"/>
              <w:ind w:left="0" w:firstLine="0"/>
              <w:jc w:val="both"/>
              <w:rPr>
                <w:rFonts w:ascii="Times New Roman" w:hAnsi="Times New Roman"/>
                <w:b/>
                <w:sz w:val="22"/>
                <w:szCs w:val="22"/>
              </w:rPr>
            </w:pPr>
          </w:p>
          <w:p w:rsidR="00AF00E2" w:rsidRPr="00994C93" w:rsidRDefault="00AF00E2" w:rsidP="002E54F1">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F760A8" w:rsidRPr="00F760A8">
        <w:rPr>
          <w:i w:val="0"/>
          <w:sz w:val="22"/>
          <w:szCs w:val="22"/>
        </w:rPr>
        <w:t>7. 6. 2024</w:t>
      </w:r>
      <w:r w:rsidRPr="00F760A8">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8D235B" w:rsidRDefault="008D235B">
      <w:pPr>
        <w:rPr>
          <w:b/>
          <w:i w:val="0"/>
          <w:sz w:val="22"/>
          <w:szCs w:val="22"/>
        </w:rPr>
      </w:pPr>
      <w:r>
        <w:rPr>
          <w:b/>
          <w:i w:val="0"/>
          <w:sz w:val="22"/>
          <w:szCs w:val="22"/>
        </w:rPr>
        <w:br w:type="page"/>
      </w:r>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F81F92" w:rsidRDefault="00F81F92" w:rsidP="002F2D4D">
      <w:pPr>
        <w:pStyle w:val="Glava"/>
        <w:tabs>
          <w:tab w:val="clear" w:pos="4536"/>
          <w:tab w:val="clear" w:pos="9072"/>
        </w:tabs>
        <w:ind w:left="1080"/>
        <w:jc w:val="both"/>
        <w:rPr>
          <w:b/>
          <w:i w:val="0"/>
          <w:sz w:val="22"/>
          <w:szCs w:val="22"/>
        </w:rPr>
      </w:pPr>
    </w:p>
    <w:p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bookmarkStart w:id="0" w:name="_GoBack"/>
      <w:bookmarkEnd w:id="0"/>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rsidR="00A244E8" w:rsidRDefault="00A244E8" w:rsidP="00A244E8">
      <w:pPr>
        <w:pStyle w:val="Glava"/>
        <w:ind w:left="1080"/>
        <w:jc w:val="both"/>
        <w:rPr>
          <w:i w:val="0"/>
          <w:sz w:val="22"/>
          <w:szCs w:val="22"/>
        </w:rPr>
      </w:pPr>
      <w:r w:rsidRPr="00A244E8">
        <w:rPr>
          <w:i w:val="0"/>
          <w:sz w:val="22"/>
          <w:szCs w:val="22"/>
        </w:rPr>
        <w:t xml:space="preserve">Gospodarski subjekt mora izkazati, da je v obdobju od 1.1.2019 do oddaje ponudbe kvalitetno, strokovno in v skladu s pogodbenimi določili uspešno izvedel in zaključil vsa potrebna gradbena dela pri najmanj eni (1) izgradnji ali obnovi </w:t>
      </w:r>
      <w:proofErr w:type="spellStart"/>
      <w:r w:rsidRPr="00A244E8">
        <w:rPr>
          <w:i w:val="0"/>
          <w:sz w:val="22"/>
          <w:szCs w:val="22"/>
        </w:rPr>
        <w:t>parterne</w:t>
      </w:r>
      <w:proofErr w:type="spellEnd"/>
      <w:r w:rsidRPr="00A244E8">
        <w:rPr>
          <w:i w:val="0"/>
          <w:sz w:val="22"/>
          <w:szCs w:val="22"/>
        </w:rPr>
        <w:t xml:space="preserve"> ureditve mestne ulice, ki je obsegala:</w:t>
      </w:r>
    </w:p>
    <w:p w:rsidR="00264DEB" w:rsidRPr="00A244E8" w:rsidRDefault="00264DEB" w:rsidP="00A244E8">
      <w:pPr>
        <w:pStyle w:val="Glava"/>
        <w:ind w:left="1080"/>
        <w:jc w:val="both"/>
        <w:rPr>
          <w:i w:val="0"/>
          <w:sz w:val="22"/>
          <w:szCs w:val="22"/>
        </w:rPr>
      </w:pPr>
    </w:p>
    <w:p w:rsidR="00A244E8" w:rsidRPr="00A244E8" w:rsidRDefault="00A244E8" w:rsidP="00083827">
      <w:pPr>
        <w:pStyle w:val="Glava"/>
        <w:ind w:left="1080"/>
        <w:jc w:val="both"/>
        <w:rPr>
          <w:i w:val="0"/>
          <w:sz w:val="22"/>
          <w:szCs w:val="22"/>
        </w:rPr>
      </w:pPr>
      <w:r w:rsidRPr="00A244E8">
        <w:rPr>
          <w:i w:val="0"/>
          <w:sz w:val="22"/>
          <w:szCs w:val="22"/>
        </w:rPr>
        <w:t>a)</w:t>
      </w:r>
      <w:r w:rsidRPr="00A244E8">
        <w:rPr>
          <w:i w:val="0"/>
          <w:sz w:val="22"/>
          <w:szCs w:val="22"/>
        </w:rPr>
        <w:tab/>
        <w:t xml:space="preserve">izvedbo celovite </w:t>
      </w:r>
      <w:proofErr w:type="spellStart"/>
      <w:r w:rsidRPr="00A244E8">
        <w:rPr>
          <w:i w:val="0"/>
          <w:sz w:val="22"/>
          <w:szCs w:val="22"/>
        </w:rPr>
        <w:t>parterne</w:t>
      </w:r>
      <w:proofErr w:type="spellEnd"/>
      <w:r w:rsidRPr="00A244E8">
        <w:rPr>
          <w:i w:val="0"/>
          <w:sz w:val="22"/>
          <w:szCs w:val="22"/>
        </w:rPr>
        <w:t xml:space="preserve"> ureditve mestne ulice, ki zajema vsaj gradnjo meteorne kanalizacije, javne razsvetljave, </w:t>
      </w:r>
      <w:r w:rsidR="009A5050" w:rsidRPr="001A311E">
        <w:rPr>
          <w:i w:val="0"/>
          <w:sz w:val="22"/>
          <w:szCs w:val="22"/>
        </w:rPr>
        <w:t>hortikulturno ureditev</w:t>
      </w:r>
      <w:r w:rsidRPr="00A244E8">
        <w:rPr>
          <w:i w:val="0"/>
          <w:sz w:val="22"/>
          <w:szCs w:val="22"/>
        </w:rPr>
        <w:t xml:space="preserve">, vgradnjo urbane opreme (betonske klopi, koši za smeti, itd.), in tlakovanje zgornjega ustroja v betonskih ali kamnitih tlakovcih, granitnih kockah ali naravnem rezanem ali lomljenem kamnu v skupni površini ulice vsaj </w:t>
      </w:r>
      <w:r w:rsidR="009A5050">
        <w:rPr>
          <w:i w:val="0"/>
          <w:sz w:val="22"/>
          <w:szCs w:val="22"/>
        </w:rPr>
        <w:t>3.</w:t>
      </w:r>
      <w:r w:rsidRPr="00A244E8">
        <w:rPr>
          <w:i w:val="0"/>
          <w:sz w:val="22"/>
          <w:szCs w:val="22"/>
        </w:rPr>
        <w:t>000 m2,</w:t>
      </w:r>
    </w:p>
    <w:p w:rsidR="005C1CFA" w:rsidRDefault="005C1CFA" w:rsidP="00083827">
      <w:pPr>
        <w:pStyle w:val="Glava"/>
        <w:ind w:left="1080"/>
        <w:jc w:val="both"/>
        <w:rPr>
          <w:i w:val="0"/>
          <w:sz w:val="22"/>
          <w:szCs w:val="22"/>
        </w:rPr>
      </w:pPr>
    </w:p>
    <w:p w:rsidR="00A244E8" w:rsidRPr="00A244E8" w:rsidRDefault="00A244E8" w:rsidP="00083827">
      <w:pPr>
        <w:pStyle w:val="Glava"/>
        <w:ind w:left="1080"/>
        <w:jc w:val="both"/>
        <w:rPr>
          <w:i w:val="0"/>
          <w:sz w:val="22"/>
          <w:szCs w:val="22"/>
        </w:rPr>
      </w:pPr>
      <w:r w:rsidRPr="00A244E8">
        <w:rPr>
          <w:i w:val="0"/>
          <w:sz w:val="22"/>
          <w:szCs w:val="22"/>
        </w:rPr>
        <w:t>b)</w:t>
      </w:r>
      <w:r w:rsidRPr="00A244E8">
        <w:rPr>
          <w:i w:val="0"/>
          <w:sz w:val="22"/>
          <w:szCs w:val="22"/>
        </w:rPr>
        <w:tab/>
        <w:t>dobava in vgradnja betonskih (trdnostni razred C35/45) ali kamnitih tlakovcev, minimalne debeline 7cm, vključno z izdelavo posteljice iz drobirja 4-8mm v debelini 5cm - vsaj v površini 1</w:t>
      </w:r>
      <w:r w:rsidR="009A5050">
        <w:rPr>
          <w:i w:val="0"/>
          <w:sz w:val="22"/>
          <w:szCs w:val="22"/>
        </w:rPr>
        <w:t>.</w:t>
      </w:r>
      <w:r w:rsidRPr="00A244E8">
        <w:rPr>
          <w:i w:val="0"/>
          <w:sz w:val="22"/>
          <w:szCs w:val="22"/>
        </w:rPr>
        <w:t>500 m2,</w:t>
      </w:r>
    </w:p>
    <w:p w:rsidR="005C1CFA" w:rsidRDefault="005C1CFA" w:rsidP="00083827">
      <w:pPr>
        <w:pStyle w:val="Glava"/>
        <w:ind w:left="1080"/>
        <w:jc w:val="both"/>
        <w:rPr>
          <w:i w:val="0"/>
          <w:sz w:val="22"/>
          <w:szCs w:val="22"/>
        </w:rPr>
      </w:pPr>
    </w:p>
    <w:p w:rsidR="00A244E8" w:rsidRPr="00A244E8" w:rsidRDefault="00A244E8" w:rsidP="00083827">
      <w:pPr>
        <w:pStyle w:val="Glava"/>
        <w:ind w:left="1080"/>
        <w:jc w:val="both"/>
        <w:rPr>
          <w:i w:val="0"/>
          <w:sz w:val="22"/>
          <w:szCs w:val="22"/>
        </w:rPr>
      </w:pPr>
      <w:r w:rsidRPr="00A244E8">
        <w:rPr>
          <w:i w:val="0"/>
          <w:sz w:val="22"/>
          <w:szCs w:val="22"/>
        </w:rPr>
        <w:t>c)</w:t>
      </w:r>
      <w:r w:rsidRPr="00A244E8">
        <w:rPr>
          <w:i w:val="0"/>
          <w:sz w:val="22"/>
          <w:szCs w:val="22"/>
        </w:rPr>
        <w:tab/>
        <w:t xml:space="preserve">izvedba javne razsvetljave (gradbena in montažna dela) z vključeno tehnologijo daljinskega krmiljenja in vodenja nadzora nad izvedeno razsvetljavo, </w:t>
      </w:r>
    </w:p>
    <w:p w:rsidR="005C1CFA" w:rsidRDefault="005C1CFA" w:rsidP="00083827">
      <w:pPr>
        <w:pStyle w:val="Glava"/>
        <w:ind w:left="1080"/>
        <w:jc w:val="both"/>
        <w:rPr>
          <w:i w:val="0"/>
          <w:sz w:val="22"/>
          <w:szCs w:val="22"/>
        </w:rPr>
      </w:pPr>
    </w:p>
    <w:p w:rsidR="00A244E8" w:rsidRPr="00A244E8" w:rsidRDefault="00A244E8" w:rsidP="00083827">
      <w:pPr>
        <w:pStyle w:val="Glava"/>
        <w:ind w:left="1080"/>
        <w:jc w:val="both"/>
        <w:rPr>
          <w:i w:val="0"/>
          <w:sz w:val="22"/>
          <w:szCs w:val="22"/>
        </w:rPr>
      </w:pPr>
      <w:r w:rsidRPr="00A244E8">
        <w:rPr>
          <w:i w:val="0"/>
          <w:sz w:val="22"/>
          <w:szCs w:val="22"/>
        </w:rPr>
        <w:t>d)</w:t>
      </w:r>
      <w:r w:rsidRPr="00A244E8">
        <w:rPr>
          <w:i w:val="0"/>
          <w:sz w:val="22"/>
          <w:szCs w:val="22"/>
        </w:rPr>
        <w:tab/>
        <w:t xml:space="preserve">vsaj eno (1) gradnjo ali obnovo javnega vodovoda iz </w:t>
      </w:r>
      <w:proofErr w:type="spellStart"/>
      <w:r w:rsidRPr="00A244E8">
        <w:rPr>
          <w:i w:val="0"/>
          <w:sz w:val="22"/>
          <w:szCs w:val="22"/>
        </w:rPr>
        <w:t>nodularne</w:t>
      </w:r>
      <w:proofErr w:type="spellEnd"/>
      <w:r w:rsidRPr="00A244E8">
        <w:rPr>
          <w:i w:val="0"/>
          <w:sz w:val="22"/>
          <w:szCs w:val="22"/>
        </w:rPr>
        <w:t xml:space="preserve"> litine (NL) DN 100 mm ali večji, v minimalni skupni dolžini vsaj 150 m,</w:t>
      </w:r>
    </w:p>
    <w:p w:rsidR="005C1CFA" w:rsidRDefault="005C1CFA" w:rsidP="00083827">
      <w:pPr>
        <w:pStyle w:val="Glava"/>
        <w:ind w:left="1080"/>
        <w:jc w:val="both"/>
        <w:rPr>
          <w:i w:val="0"/>
          <w:sz w:val="22"/>
          <w:szCs w:val="22"/>
        </w:rPr>
      </w:pPr>
    </w:p>
    <w:p w:rsidR="00A244E8" w:rsidRPr="00A244E8" w:rsidRDefault="00A244E8" w:rsidP="00083827">
      <w:pPr>
        <w:pStyle w:val="Glava"/>
        <w:ind w:left="1080"/>
        <w:jc w:val="both"/>
        <w:rPr>
          <w:i w:val="0"/>
          <w:sz w:val="22"/>
          <w:szCs w:val="22"/>
        </w:rPr>
      </w:pPr>
      <w:r w:rsidRPr="00A244E8">
        <w:rPr>
          <w:i w:val="0"/>
          <w:sz w:val="22"/>
          <w:szCs w:val="22"/>
        </w:rPr>
        <w:t>e)</w:t>
      </w:r>
      <w:r w:rsidRPr="00A244E8">
        <w:rPr>
          <w:i w:val="0"/>
          <w:sz w:val="22"/>
          <w:szCs w:val="22"/>
        </w:rPr>
        <w:tab/>
        <w:t>vsaj eno (1) gradnjo ali obnovo javne kanalizacije iz armiranega poliestra (GRP) DN 300 mm ali večji, v minimalni skupni dolžini vsaj 100 m.</w:t>
      </w:r>
    </w:p>
    <w:p w:rsidR="00A244E8" w:rsidRPr="00A244E8" w:rsidRDefault="00A244E8" w:rsidP="00A244E8">
      <w:pPr>
        <w:pStyle w:val="Glava"/>
        <w:ind w:left="1080"/>
        <w:jc w:val="both"/>
        <w:rPr>
          <w:i w:val="0"/>
          <w:sz w:val="22"/>
          <w:szCs w:val="22"/>
        </w:rPr>
      </w:pPr>
    </w:p>
    <w:p w:rsidR="00EE06FE" w:rsidRDefault="00A244E8" w:rsidP="00A244E8">
      <w:pPr>
        <w:pStyle w:val="Glava"/>
        <w:ind w:left="1080"/>
        <w:jc w:val="both"/>
        <w:rPr>
          <w:i w:val="0"/>
          <w:sz w:val="22"/>
          <w:szCs w:val="22"/>
        </w:rPr>
      </w:pPr>
      <w:r w:rsidRPr="00A244E8">
        <w:rPr>
          <w:i w:val="0"/>
          <w:sz w:val="22"/>
          <w:szCs w:val="22"/>
        </w:rPr>
        <w:t>Kot zaključek del se šteje uspešna primopredaja referenčnega objekta.</w:t>
      </w:r>
    </w:p>
    <w:p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3B6D4E" w:rsidRDefault="007C22DC" w:rsidP="002479F4">
            <w:pPr>
              <w:jc w:val="center"/>
              <w:rPr>
                <w:b/>
                <w:i w:val="0"/>
                <w:color w:val="000000" w:themeColor="text1"/>
                <w:sz w:val="16"/>
                <w:szCs w:val="16"/>
              </w:rPr>
            </w:pPr>
            <w:r w:rsidRPr="003B6D4E">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3B6D4E" w:rsidRDefault="007C22DC" w:rsidP="002479F4">
            <w:pPr>
              <w:jc w:val="center"/>
              <w:rPr>
                <w:b/>
                <w:i w:val="0"/>
                <w:color w:val="000000" w:themeColor="text1"/>
                <w:sz w:val="18"/>
                <w:szCs w:val="18"/>
              </w:rPr>
            </w:pPr>
            <w:r w:rsidRPr="003B6D4E">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3B6D4E" w:rsidRDefault="007C22DC" w:rsidP="002479F4">
            <w:pPr>
              <w:jc w:val="center"/>
              <w:rPr>
                <w:b/>
                <w:i w:val="0"/>
                <w:color w:val="000000" w:themeColor="text1"/>
                <w:sz w:val="16"/>
                <w:szCs w:val="16"/>
              </w:rPr>
            </w:pPr>
            <w:r w:rsidRPr="003B6D4E">
              <w:rPr>
                <w:b/>
                <w:i w:val="0"/>
                <w:color w:val="000000" w:themeColor="text1"/>
                <w:sz w:val="16"/>
                <w:szCs w:val="16"/>
              </w:rPr>
              <w:t>Datum začetka in končanja posla</w:t>
            </w:r>
          </w:p>
        </w:tc>
        <w:tc>
          <w:tcPr>
            <w:tcW w:w="2283" w:type="dxa"/>
            <w:shd w:val="clear" w:color="auto" w:fill="D9D9D9" w:themeFill="background1" w:themeFillShade="D9"/>
            <w:vAlign w:val="center"/>
          </w:tcPr>
          <w:p w:rsidR="00A244E8" w:rsidRPr="003532D2" w:rsidRDefault="00A244E8" w:rsidP="00A244E8">
            <w:pPr>
              <w:rPr>
                <w:b/>
                <w:i w:val="0"/>
                <w:sz w:val="16"/>
                <w:szCs w:val="16"/>
              </w:rPr>
            </w:pPr>
            <w:r w:rsidRPr="003532D2">
              <w:rPr>
                <w:b/>
                <w:i w:val="0"/>
                <w:sz w:val="16"/>
                <w:szCs w:val="16"/>
              </w:rPr>
              <w:t>Površina v m2 (točka a) in b))</w:t>
            </w:r>
            <w:r w:rsidR="005C1CFA" w:rsidRPr="003532D2">
              <w:rPr>
                <w:b/>
                <w:i w:val="0"/>
                <w:sz w:val="16"/>
                <w:szCs w:val="16"/>
              </w:rPr>
              <w:t>, ali</w:t>
            </w:r>
          </w:p>
          <w:p w:rsidR="007C22DC" w:rsidRPr="003532D2" w:rsidRDefault="00A244E8" w:rsidP="00A244E8">
            <w:pPr>
              <w:rPr>
                <w:b/>
                <w:i w:val="0"/>
                <w:sz w:val="18"/>
                <w:szCs w:val="18"/>
              </w:rPr>
            </w:pPr>
            <w:r w:rsidRPr="003532D2">
              <w:rPr>
                <w:b/>
                <w:i w:val="0"/>
                <w:sz w:val="16"/>
                <w:szCs w:val="16"/>
              </w:rPr>
              <w:t>Dolžina v m (točka d) in e))</w:t>
            </w:r>
          </w:p>
        </w:tc>
      </w:tr>
      <w:tr w:rsidR="007C22DC" w:rsidRPr="0079325B" w:rsidTr="005569F4">
        <w:trPr>
          <w:trHeight w:val="1134"/>
        </w:trPr>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5569F4">
        <w:trPr>
          <w:trHeight w:val="1134"/>
        </w:trPr>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5569F4" w:rsidRPr="0079325B" w:rsidTr="005569F4">
        <w:trPr>
          <w:trHeight w:val="1134"/>
        </w:trPr>
        <w:tc>
          <w:tcPr>
            <w:tcW w:w="2039" w:type="dxa"/>
          </w:tcPr>
          <w:p w:rsidR="005569F4" w:rsidRPr="0079325B" w:rsidRDefault="005569F4" w:rsidP="002479F4">
            <w:pPr>
              <w:pStyle w:val="Glava"/>
              <w:tabs>
                <w:tab w:val="clear" w:pos="4536"/>
                <w:tab w:val="clear" w:pos="9072"/>
              </w:tabs>
              <w:jc w:val="both"/>
              <w:rPr>
                <w:i w:val="0"/>
                <w:sz w:val="22"/>
                <w:szCs w:val="22"/>
              </w:rPr>
            </w:pPr>
          </w:p>
        </w:tc>
        <w:tc>
          <w:tcPr>
            <w:tcW w:w="2835" w:type="dxa"/>
          </w:tcPr>
          <w:p w:rsidR="005569F4" w:rsidRPr="0079325B" w:rsidRDefault="005569F4" w:rsidP="002479F4">
            <w:pPr>
              <w:pStyle w:val="Glava"/>
              <w:tabs>
                <w:tab w:val="clear" w:pos="4536"/>
                <w:tab w:val="clear" w:pos="9072"/>
              </w:tabs>
              <w:jc w:val="both"/>
              <w:rPr>
                <w:i w:val="0"/>
                <w:sz w:val="22"/>
                <w:szCs w:val="22"/>
              </w:rPr>
            </w:pPr>
          </w:p>
        </w:tc>
        <w:tc>
          <w:tcPr>
            <w:tcW w:w="1843" w:type="dxa"/>
          </w:tcPr>
          <w:p w:rsidR="005569F4" w:rsidRPr="0079325B" w:rsidRDefault="005569F4" w:rsidP="002479F4">
            <w:pPr>
              <w:pStyle w:val="Glava"/>
              <w:tabs>
                <w:tab w:val="clear" w:pos="4536"/>
                <w:tab w:val="clear" w:pos="9072"/>
              </w:tabs>
              <w:jc w:val="both"/>
              <w:rPr>
                <w:i w:val="0"/>
                <w:sz w:val="22"/>
                <w:szCs w:val="22"/>
              </w:rPr>
            </w:pPr>
          </w:p>
        </w:tc>
        <w:tc>
          <w:tcPr>
            <w:tcW w:w="2283" w:type="dxa"/>
          </w:tcPr>
          <w:p w:rsidR="005569F4" w:rsidRPr="0079325B" w:rsidRDefault="005569F4" w:rsidP="002479F4">
            <w:pPr>
              <w:pStyle w:val="Glava"/>
              <w:tabs>
                <w:tab w:val="clear" w:pos="4536"/>
                <w:tab w:val="clear" w:pos="9072"/>
              </w:tabs>
              <w:jc w:val="both"/>
              <w:rPr>
                <w:i w:val="0"/>
                <w:sz w:val="28"/>
                <w:szCs w:val="28"/>
              </w:rPr>
            </w:pPr>
          </w:p>
        </w:tc>
      </w:tr>
      <w:tr w:rsidR="005569F4" w:rsidRPr="0079325B" w:rsidTr="005569F4">
        <w:trPr>
          <w:trHeight w:val="1134"/>
        </w:trPr>
        <w:tc>
          <w:tcPr>
            <w:tcW w:w="2039" w:type="dxa"/>
          </w:tcPr>
          <w:p w:rsidR="005569F4" w:rsidRPr="0079325B" w:rsidRDefault="005569F4" w:rsidP="002479F4">
            <w:pPr>
              <w:pStyle w:val="Glava"/>
              <w:tabs>
                <w:tab w:val="clear" w:pos="4536"/>
                <w:tab w:val="clear" w:pos="9072"/>
              </w:tabs>
              <w:jc w:val="both"/>
              <w:rPr>
                <w:i w:val="0"/>
                <w:sz w:val="22"/>
                <w:szCs w:val="22"/>
              </w:rPr>
            </w:pPr>
          </w:p>
        </w:tc>
        <w:tc>
          <w:tcPr>
            <w:tcW w:w="2835" w:type="dxa"/>
          </w:tcPr>
          <w:p w:rsidR="005569F4" w:rsidRPr="0079325B" w:rsidRDefault="005569F4" w:rsidP="002479F4">
            <w:pPr>
              <w:pStyle w:val="Glava"/>
              <w:tabs>
                <w:tab w:val="clear" w:pos="4536"/>
                <w:tab w:val="clear" w:pos="9072"/>
              </w:tabs>
              <w:jc w:val="both"/>
              <w:rPr>
                <w:i w:val="0"/>
                <w:sz w:val="22"/>
                <w:szCs w:val="22"/>
              </w:rPr>
            </w:pPr>
          </w:p>
        </w:tc>
        <w:tc>
          <w:tcPr>
            <w:tcW w:w="1843" w:type="dxa"/>
          </w:tcPr>
          <w:p w:rsidR="005569F4" w:rsidRPr="0079325B" w:rsidRDefault="005569F4" w:rsidP="002479F4">
            <w:pPr>
              <w:pStyle w:val="Glava"/>
              <w:tabs>
                <w:tab w:val="clear" w:pos="4536"/>
                <w:tab w:val="clear" w:pos="9072"/>
              </w:tabs>
              <w:jc w:val="both"/>
              <w:rPr>
                <w:i w:val="0"/>
                <w:sz w:val="22"/>
                <w:szCs w:val="22"/>
              </w:rPr>
            </w:pPr>
          </w:p>
        </w:tc>
        <w:tc>
          <w:tcPr>
            <w:tcW w:w="2283" w:type="dxa"/>
          </w:tcPr>
          <w:p w:rsidR="005569F4" w:rsidRPr="0079325B" w:rsidRDefault="005569F4" w:rsidP="002479F4">
            <w:pPr>
              <w:pStyle w:val="Glava"/>
              <w:tabs>
                <w:tab w:val="clear" w:pos="4536"/>
                <w:tab w:val="clear" w:pos="9072"/>
              </w:tabs>
              <w:jc w:val="both"/>
              <w:rPr>
                <w:i w:val="0"/>
                <w:sz w:val="28"/>
                <w:szCs w:val="28"/>
              </w:rPr>
            </w:pPr>
          </w:p>
        </w:tc>
      </w:tr>
      <w:tr w:rsidR="005569F4" w:rsidRPr="0079325B" w:rsidTr="005569F4">
        <w:trPr>
          <w:trHeight w:val="1134"/>
        </w:trPr>
        <w:tc>
          <w:tcPr>
            <w:tcW w:w="2039" w:type="dxa"/>
          </w:tcPr>
          <w:p w:rsidR="005569F4" w:rsidRPr="0079325B" w:rsidRDefault="005569F4" w:rsidP="002479F4">
            <w:pPr>
              <w:pStyle w:val="Glava"/>
              <w:tabs>
                <w:tab w:val="clear" w:pos="4536"/>
                <w:tab w:val="clear" w:pos="9072"/>
              </w:tabs>
              <w:jc w:val="both"/>
              <w:rPr>
                <w:i w:val="0"/>
                <w:sz w:val="22"/>
                <w:szCs w:val="22"/>
              </w:rPr>
            </w:pPr>
          </w:p>
        </w:tc>
        <w:tc>
          <w:tcPr>
            <w:tcW w:w="2835" w:type="dxa"/>
          </w:tcPr>
          <w:p w:rsidR="005569F4" w:rsidRPr="0079325B" w:rsidRDefault="005569F4" w:rsidP="002479F4">
            <w:pPr>
              <w:pStyle w:val="Glava"/>
              <w:tabs>
                <w:tab w:val="clear" w:pos="4536"/>
                <w:tab w:val="clear" w:pos="9072"/>
              </w:tabs>
              <w:jc w:val="both"/>
              <w:rPr>
                <w:i w:val="0"/>
                <w:sz w:val="22"/>
                <w:szCs w:val="22"/>
              </w:rPr>
            </w:pPr>
          </w:p>
        </w:tc>
        <w:tc>
          <w:tcPr>
            <w:tcW w:w="1843" w:type="dxa"/>
          </w:tcPr>
          <w:p w:rsidR="005569F4" w:rsidRPr="0079325B" w:rsidRDefault="005569F4" w:rsidP="002479F4">
            <w:pPr>
              <w:pStyle w:val="Glava"/>
              <w:tabs>
                <w:tab w:val="clear" w:pos="4536"/>
                <w:tab w:val="clear" w:pos="9072"/>
              </w:tabs>
              <w:jc w:val="both"/>
              <w:rPr>
                <w:i w:val="0"/>
                <w:sz w:val="22"/>
                <w:szCs w:val="22"/>
              </w:rPr>
            </w:pPr>
          </w:p>
        </w:tc>
        <w:tc>
          <w:tcPr>
            <w:tcW w:w="2283" w:type="dxa"/>
          </w:tcPr>
          <w:p w:rsidR="005569F4" w:rsidRPr="0079325B" w:rsidRDefault="005569F4" w:rsidP="002479F4">
            <w:pPr>
              <w:pStyle w:val="Glava"/>
              <w:tabs>
                <w:tab w:val="clear" w:pos="4536"/>
                <w:tab w:val="clear" w:pos="9072"/>
              </w:tabs>
              <w:jc w:val="both"/>
              <w:rPr>
                <w:i w:val="0"/>
                <w:sz w:val="28"/>
                <w:szCs w:val="28"/>
              </w:rPr>
            </w:pPr>
          </w:p>
        </w:tc>
      </w:tr>
      <w:tr w:rsidR="005569F4" w:rsidRPr="0079325B" w:rsidTr="005569F4">
        <w:trPr>
          <w:trHeight w:val="1134"/>
        </w:trPr>
        <w:tc>
          <w:tcPr>
            <w:tcW w:w="2039" w:type="dxa"/>
          </w:tcPr>
          <w:p w:rsidR="005569F4" w:rsidRPr="0079325B" w:rsidRDefault="005569F4" w:rsidP="002479F4">
            <w:pPr>
              <w:pStyle w:val="Glava"/>
              <w:tabs>
                <w:tab w:val="clear" w:pos="4536"/>
                <w:tab w:val="clear" w:pos="9072"/>
              </w:tabs>
              <w:jc w:val="both"/>
              <w:rPr>
                <w:i w:val="0"/>
                <w:sz w:val="22"/>
                <w:szCs w:val="22"/>
              </w:rPr>
            </w:pPr>
          </w:p>
        </w:tc>
        <w:tc>
          <w:tcPr>
            <w:tcW w:w="2835" w:type="dxa"/>
          </w:tcPr>
          <w:p w:rsidR="005569F4" w:rsidRPr="0079325B" w:rsidRDefault="005569F4" w:rsidP="002479F4">
            <w:pPr>
              <w:pStyle w:val="Glava"/>
              <w:tabs>
                <w:tab w:val="clear" w:pos="4536"/>
                <w:tab w:val="clear" w:pos="9072"/>
              </w:tabs>
              <w:jc w:val="both"/>
              <w:rPr>
                <w:i w:val="0"/>
                <w:sz w:val="22"/>
                <w:szCs w:val="22"/>
              </w:rPr>
            </w:pPr>
          </w:p>
        </w:tc>
        <w:tc>
          <w:tcPr>
            <w:tcW w:w="1843" w:type="dxa"/>
          </w:tcPr>
          <w:p w:rsidR="005569F4" w:rsidRPr="0079325B" w:rsidRDefault="005569F4" w:rsidP="002479F4">
            <w:pPr>
              <w:pStyle w:val="Glava"/>
              <w:tabs>
                <w:tab w:val="clear" w:pos="4536"/>
                <w:tab w:val="clear" w:pos="9072"/>
              </w:tabs>
              <w:jc w:val="both"/>
              <w:rPr>
                <w:i w:val="0"/>
                <w:sz w:val="22"/>
                <w:szCs w:val="22"/>
              </w:rPr>
            </w:pPr>
          </w:p>
        </w:tc>
        <w:tc>
          <w:tcPr>
            <w:tcW w:w="2283" w:type="dxa"/>
          </w:tcPr>
          <w:p w:rsidR="005569F4" w:rsidRPr="0079325B" w:rsidRDefault="005569F4" w:rsidP="002479F4">
            <w:pPr>
              <w:pStyle w:val="Glava"/>
              <w:tabs>
                <w:tab w:val="clear" w:pos="4536"/>
                <w:tab w:val="clear" w:pos="9072"/>
              </w:tabs>
              <w:jc w:val="both"/>
              <w:rPr>
                <w:i w:val="0"/>
                <w:sz w:val="28"/>
                <w:szCs w:val="28"/>
              </w:rPr>
            </w:pPr>
          </w:p>
        </w:tc>
      </w:tr>
      <w:tr w:rsidR="00F127DF" w:rsidRPr="0079325B" w:rsidTr="005569F4">
        <w:trPr>
          <w:trHeight w:val="1134"/>
        </w:trPr>
        <w:tc>
          <w:tcPr>
            <w:tcW w:w="2039" w:type="dxa"/>
          </w:tcPr>
          <w:p w:rsidR="00F127DF" w:rsidRPr="0079325B" w:rsidRDefault="00F127DF" w:rsidP="002479F4">
            <w:pPr>
              <w:pStyle w:val="Glava"/>
              <w:tabs>
                <w:tab w:val="clear" w:pos="4536"/>
                <w:tab w:val="clear" w:pos="9072"/>
              </w:tabs>
              <w:jc w:val="both"/>
              <w:rPr>
                <w:i w:val="0"/>
                <w:sz w:val="22"/>
                <w:szCs w:val="22"/>
              </w:rPr>
            </w:pPr>
          </w:p>
        </w:tc>
        <w:tc>
          <w:tcPr>
            <w:tcW w:w="2835" w:type="dxa"/>
          </w:tcPr>
          <w:p w:rsidR="00F127DF" w:rsidRPr="0079325B" w:rsidRDefault="00F127DF" w:rsidP="002479F4">
            <w:pPr>
              <w:pStyle w:val="Glava"/>
              <w:tabs>
                <w:tab w:val="clear" w:pos="4536"/>
                <w:tab w:val="clear" w:pos="9072"/>
              </w:tabs>
              <w:jc w:val="both"/>
              <w:rPr>
                <w:i w:val="0"/>
                <w:sz w:val="22"/>
                <w:szCs w:val="22"/>
              </w:rPr>
            </w:pPr>
          </w:p>
        </w:tc>
        <w:tc>
          <w:tcPr>
            <w:tcW w:w="1843" w:type="dxa"/>
          </w:tcPr>
          <w:p w:rsidR="00F127DF" w:rsidRPr="0079325B" w:rsidRDefault="00F127DF" w:rsidP="002479F4">
            <w:pPr>
              <w:pStyle w:val="Glava"/>
              <w:tabs>
                <w:tab w:val="clear" w:pos="4536"/>
                <w:tab w:val="clear" w:pos="9072"/>
              </w:tabs>
              <w:jc w:val="both"/>
              <w:rPr>
                <w:i w:val="0"/>
                <w:sz w:val="22"/>
                <w:szCs w:val="22"/>
              </w:rPr>
            </w:pPr>
          </w:p>
        </w:tc>
        <w:tc>
          <w:tcPr>
            <w:tcW w:w="2283" w:type="dxa"/>
          </w:tcPr>
          <w:p w:rsidR="00F127DF" w:rsidRPr="0079325B" w:rsidRDefault="00F127DF"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A244E8" w:rsidRPr="00A244E8">
        <w:rPr>
          <w:b/>
          <w:i w:val="0"/>
          <w:sz w:val="22"/>
          <w:szCs w:val="22"/>
        </w:rPr>
        <w:t>REKONSTRUKCIJA ČUFARJEVE ULICE MED RESLJEVO CESTO IN KOTNIKOVO ULICO - DRUGA FAZA, PRI KATERI SE UPOŠTEVAJO OKOLJSKI VIDIKI</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B4313B" w:rsidRPr="00D8147F" w:rsidRDefault="00B4313B" w:rsidP="00B4313B">
      <w:pPr>
        <w:pStyle w:val="Odstavekseznama"/>
        <w:ind w:left="1056"/>
        <w:jc w:val="both"/>
        <w:rPr>
          <w:bCs/>
          <w:i w:val="0"/>
          <w:sz w:val="16"/>
          <w:szCs w:val="16"/>
        </w:rPr>
      </w:pPr>
    </w:p>
    <w:p w:rsidR="0042712D" w:rsidRPr="00A337B3" w:rsidRDefault="0042712D" w:rsidP="00C20DBF">
      <w:pPr>
        <w:keepNext/>
        <w:keepLines/>
        <w:numPr>
          <w:ilvl w:val="0"/>
          <w:numId w:val="29"/>
        </w:numPr>
        <w:spacing w:line="276" w:lineRule="auto"/>
        <w:jc w:val="both"/>
        <w:rPr>
          <w:i w:val="0"/>
          <w:sz w:val="22"/>
        </w:rPr>
      </w:pPr>
      <w:r w:rsidRPr="00A337B3">
        <w:rPr>
          <w:i w:val="0"/>
          <w:sz w:val="22"/>
        </w:rPr>
        <w:t xml:space="preserve">izvedbo celovite </w:t>
      </w:r>
      <w:proofErr w:type="spellStart"/>
      <w:r w:rsidRPr="00A337B3">
        <w:rPr>
          <w:i w:val="0"/>
          <w:sz w:val="22"/>
        </w:rPr>
        <w:t>parterne</w:t>
      </w:r>
      <w:proofErr w:type="spellEnd"/>
      <w:r w:rsidRPr="00A337B3">
        <w:rPr>
          <w:i w:val="0"/>
          <w:sz w:val="22"/>
        </w:rPr>
        <w:t xml:space="preserve"> ureditve mestne ulice, ki zajema vsaj gradnjo meteorne kanalizacije, javne razsvetljave, </w:t>
      </w:r>
      <w:r w:rsidR="009A5050" w:rsidRPr="001A311E">
        <w:rPr>
          <w:i w:val="0"/>
          <w:sz w:val="22"/>
        </w:rPr>
        <w:t>hortikulturno ureditev</w:t>
      </w:r>
      <w:r w:rsidRPr="00A337B3">
        <w:rPr>
          <w:i w:val="0"/>
          <w:sz w:val="22"/>
        </w:rPr>
        <w:t>, vgradnjo urbane opreme (betonske klopi, koši za smeti, itd.), in tlakovanje zgornjega ustroja v betonskih ali kamnitih tlakovcih, granitnih kockah ali naravnem rezanem ali lomljenem kamnu v skupni površini ulice …….. m2</w:t>
      </w:r>
    </w:p>
    <w:p w:rsidR="0042712D" w:rsidRPr="00A337B3" w:rsidRDefault="0042712D" w:rsidP="00C20DBF">
      <w:pPr>
        <w:keepNext/>
        <w:keepLines/>
        <w:numPr>
          <w:ilvl w:val="0"/>
          <w:numId w:val="29"/>
        </w:numPr>
        <w:spacing w:line="276" w:lineRule="auto"/>
        <w:jc w:val="both"/>
        <w:rPr>
          <w:i w:val="0"/>
          <w:sz w:val="22"/>
        </w:rPr>
      </w:pPr>
      <w:r w:rsidRPr="00A337B3">
        <w:rPr>
          <w:i w:val="0"/>
          <w:sz w:val="22"/>
        </w:rPr>
        <w:t>dobav</w:t>
      </w:r>
      <w:r w:rsidR="00A337B3">
        <w:rPr>
          <w:i w:val="0"/>
          <w:sz w:val="22"/>
        </w:rPr>
        <w:t>o</w:t>
      </w:r>
      <w:r w:rsidRPr="00A337B3">
        <w:rPr>
          <w:i w:val="0"/>
          <w:sz w:val="22"/>
        </w:rPr>
        <w:t xml:space="preserve"> in vgradnj</w:t>
      </w:r>
      <w:r w:rsidR="00A337B3">
        <w:rPr>
          <w:i w:val="0"/>
          <w:sz w:val="22"/>
        </w:rPr>
        <w:t>o</w:t>
      </w:r>
      <w:r w:rsidRPr="00A337B3">
        <w:rPr>
          <w:i w:val="0"/>
          <w:sz w:val="22"/>
        </w:rPr>
        <w:t xml:space="preserve"> betonskih (trdnostni razred C35/45) ali kamnitih tlakovcev, minimalne debeline 7cm, vključno z izdelavo posteljice iz drobirja 4-8mm v debelini 5cm - v površini ……… m2</w:t>
      </w:r>
    </w:p>
    <w:p w:rsidR="0042712D" w:rsidRPr="00A337B3" w:rsidRDefault="0042712D" w:rsidP="00C20DBF">
      <w:pPr>
        <w:keepNext/>
        <w:keepLines/>
        <w:numPr>
          <w:ilvl w:val="0"/>
          <w:numId w:val="29"/>
        </w:numPr>
        <w:spacing w:line="276" w:lineRule="auto"/>
        <w:jc w:val="both"/>
        <w:rPr>
          <w:i w:val="0"/>
          <w:sz w:val="22"/>
        </w:rPr>
      </w:pPr>
      <w:r w:rsidRPr="00A337B3">
        <w:rPr>
          <w:i w:val="0"/>
          <w:sz w:val="22"/>
        </w:rPr>
        <w:t>izvedb</w:t>
      </w:r>
      <w:r w:rsidR="00A337B3">
        <w:rPr>
          <w:i w:val="0"/>
          <w:sz w:val="22"/>
        </w:rPr>
        <w:t>o</w:t>
      </w:r>
      <w:r w:rsidRPr="00A337B3">
        <w:rPr>
          <w:i w:val="0"/>
          <w:sz w:val="22"/>
        </w:rPr>
        <w:t xml:space="preserve"> javne razsvetljave (gradbena in montažna dela) z vključeno tehnologijo daljinskega krmiljenja in vodenja nadzora nad izvedeno razsvetljavo, </w:t>
      </w:r>
    </w:p>
    <w:p w:rsidR="0042712D" w:rsidRPr="00A337B3" w:rsidRDefault="0042712D" w:rsidP="00C20DBF">
      <w:pPr>
        <w:pStyle w:val="Odstavekseznama"/>
        <w:numPr>
          <w:ilvl w:val="0"/>
          <w:numId w:val="29"/>
        </w:numPr>
        <w:spacing w:line="276" w:lineRule="auto"/>
        <w:jc w:val="both"/>
        <w:rPr>
          <w:i w:val="0"/>
          <w:sz w:val="22"/>
        </w:rPr>
      </w:pPr>
      <w:r w:rsidRPr="00A337B3">
        <w:rPr>
          <w:i w:val="0"/>
          <w:sz w:val="22"/>
        </w:rPr>
        <w:t xml:space="preserve">gradnjo ali obnovo javnega vodovoda iz </w:t>
      </w:r>
      <w:proofErr w:type="spellStart"/>
      <w:r w:rsidRPr="00A337B3">
        <w:rPr>
          <w:i w:val="0"/>
          <w:sz w:val="22"/>
        </w:rPr>
        <w:t>nodularne</w:t>
      </w:r>
      <w:proofErr w:type="spellEnd"/>
      <w:r w:rsidRPr="00A337B3">
        <w:rPr>
          <w:i w:val="0"/>
          <w:sz w:val="22"/>
        </w:rPr>
        <w:t xml:space="preserve"> litine (NL) DN …… mm, v skupni dolžini  …….. m,</w:t>
      </w:r>
    </w:p>
    <w:p w:rsidR="0042712D" w:rsidRPr="00A337B3" w:rsidRDefault="0042712D" w:rsidP="00C20DBF">
      <w:pPr>
        <w:pStyle w:val="Odstavekseznama"/>
        <w:numPr>
          <w:ilvl w:val="0"/>
          <w:numId w:val="29"/>
        </w:numPr>
        <w:spacing w:line="276" w:lineRule="auto"/>
        <w:jc w:val="both"/>
        <w:rPr>
          <w:i w:val="0"/>
          <w:sz w:val="22"/>
        </w:rPr>
      </w:pPr>
      <w:r w:rsidRPr="00A337B3">
        <w:rPr>
          <w:i w:val="0"/>
          <w:sz w:val="22"/>
        </w:rPr>
        <w:t>gradnjo ali obnovo javne kanalizacije iz armiranega poliestra (GRP) DN …… mm, v skupni dolžini ……. m</w:t>
      </w:r>
    </w:p>
    <w:p w:rsidR="0042712D" w:rsidRDefault="0042712D" w:rsidP="0042712D">
      <w:pPr>
        <w:pStyle w:val="Odstavekseznama"/>
        <w:ind w:left="1068"/>
        <w:rPr>
          <w:b/>
          <w:i w:val="0"/>
          <w:sz w:val="22"/>
          <w:szCs w:val="22"/>
        </w:rPr>
      </w:pPr>
      <w:r>
        <w:rPr>
          <w:b/>
          <w:i w:val="0"/>
          <w:sz w:val="22"/>
          <w:szCs w:val="22"/>
        </w:rPr>
        <w:t>(ustrezno dopolnite/obkrožite)</w:t>
      </w:r>
    </w:p>
    <w:p w:rsidR="0042712D" w:rsidRPr="00D8147F" w:rsidRDefault="0042712D"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p w:rsidR="00A337B3" w:rsidRDefault="00A337B3" w:rsidP="00A337B3">
      <w:pPr>
        <w:ind w:left="1080"/>
        <w:rPr>
          <w:i w:val="0"/>
          <w:sz w:val="22"/>
          <w:szCs w:val="22"/>
        </w:rPr>
      </w:pPr>
      <w:r>
        <w:rPr>
          <w:i w:val="0"/>
          <w:sz w:val="22"/>
          <w:szCs w:val="22"/>
        </w:rPr>
        <w:t>Naziv objekta: ____________________________________________________________________</w:t>
      </w:r>
    </w:p>
    <w:p w:rsidR="00A337B3" w:rsidRDefault="00A337B3" w:rsidP="00A337B3">
      <w:pPr>
        <w:ind w:left="1080"/>
        <w:rPr>
          <w:i w:val="0"/>
          <w:sz w:val="22"/>
          <w:szCs w:val="22"/>
        </w:rPr>
      </w:pPr>
    </w:p>
    <w:p w:rsidR="00A337B3" w:rsidRDefault="00A337B3" w:rsidP="00A337B3">
      <w:pPr>
        <w:ind w:left="1080"/>
        <w:rPr>
          <w:i w:val="0"/>
          <w:sz w:val="22"/>
          <w:szCs w:val="22"/>
        </w:rPr>
      </w:pPr>
      <w:r>
        <w:rPr>
          <w:i w:val="0"/>
          <w:sz w:val="22"/>
          <w:szCs w:val="22"/>
        </w:rPr>
        <w:t>Lokacija objekta: __________________________________________________________________</w:t>
      </w:r>
    </w:p>
    <w:p w:rsidR="00A337B3" w:rsidRDefault="00A337B3" w:rsidP="00A337B3">
      <w:pPr>
        <w:ind w:left="1080"/>
        <w:rPr>
          <w:i w:val="0"/>
          <w:sz w:val="22"/>
          <w:szCs w:val="22"/>
        </w:rPr>
      </w:pPr>
    </w:p>
    <w:p w:rsidR="00A337B3" w:rsidRDefault="00A337B3" w:rsidP="00A337B3">
      <w:pPr>
        <w:ind w:left="1080"/>
        <w:rPr>
          <w:i w:val="0"/>
          <w:sz w:val="22"/>
          <w:szCs w:val="22"/>
        </w:rPr>
      </w:pPr>
      <w:r>
        <w:rPr>
          <w:i w:val="0"/>
          <w:sz w:val="22"/>
          <w:szCs w:val="22"/>
        </w:rPr>
        <w:t>Datum začetka posla: _______________________________________________________________</w:t>
      </w:r>
    </w:p>
    <w:p w:rsidR="00A337B3" w:rsidRDefault="00A337B3" w:rsidP="00A337B3">
      <w:pPr>
        <w:ind w:left="1080"/>
        <w:rPr>
          <w:i w:val="0"/>
          <w:sz w:val="22"/>
          <w:szCs w:val="22"/>
        </w:rPr>
      </w:pPr>
    </w:p>
    <w:p w:rsidR="00A337B3" w:rsidRDefault="00A337B3" w:rsidP="00A337B3">
      <w:pPr>
        <w:ind w:left="1080"/>
        <w:rPr>
          <w:i w:val="0"/>
          <w:sz w:val="22"/>
          <w:szCs w:val="22"/>
        </w:rPr>
      </w:pPr>
      <w:r>
        <w:rPr>
          <w:i w:val="0"/>
          <w:sz w:val="22"/>
          <w:szCs w:val="22"/>
        </w:rPr>
        <w:t>Datum uspešne primopredaje posla: ___________________________________________________</w:t>
      </w:r>
    </w:p>
    <w:p w:rsidR="00A337B3" w:rsidRDefault="00A337B3" w:rsidP="00A337B3">
      <w:pPr>
        <w:ind w:left="1080"/>
        <w:rPr>
          <w:i w:val="0"/>
          <w:sz w:val="22"/>
          <w:szCs w:val="22"/>
        </w:rPr>
      </w:pPr>
    </w:p>
    <w:p w:rsidR="00A337B3" w:rsidRDefault="00A337B3" w:rsidP="00A337B3">
      <w:pPr>
        <w:ind w:left="1080"/>
        <w:rPr>
          <w:i w:val="0"/>
          <w:sz w:val="22"/>
          <w:szCs w:val="22"/>
        </w:rPr>
      </w:pPr>
      <w:r>
        <w:rPr>
          <w:i w:val="0"/>
          <w:sz w:val="22"/>
          <w:szCs w:val="22"/>
        </w:rPr>
        <w:t>Naziv in naslov naročnika: __________________________________________________________</w:t>
      </w:r>
    </w:p>
    <w:p w:rsidR="00A337B3" w:rsidRDefault="00A337B3" w:rsidP="00A337B3">
      <w:pPr>
        <w:ind w:left="1080"/>
        <w:rPr>
          <w:i w:val="0"/>
          <w:sz w:val="14"/>
          <w:szCs w:val="14"/>
        </w:rPr>
      </w:pPr>
    </w:p>
    <w:p w:rsidR="00A337B3" w:rsidRDefault="00A337B3" w:rsidP="00A337B3">
      <w:pPr>
        <w:ind w:left="1080"/>
        <w:rPr>
          <w:i w:val="0"/>
          <w:sz w:val="22"/>
          <w:szCs w:val="22"/>
        </w:rPr>
      </w:pPr>
      <w:r>
        <w:rPr>
          <w:i w:val="0"/>
          <w:sz w:val="22"/>
          <w:szCs w:val="22"/>
        </w:rPr>
        <w:t>Kontaktna oseba naročnika (e-pošta) in telefonska številka: ________________________________</w:t>
      </w:r>
    </w:p>
    <w:p w:rsidR="00A337B3" w:rsidRDefault="00A337B3" w:rsidP="00A337B3">
      <w:pPr>
        <w:ind w:left="1080"/>
        <w:rPr>
          <w:i w:val="0"/>
          <w:sz w:val="22"/>
          <w:szCs w:val="22"/>
        </w:rPr>
      </w:pPr>
      <w:r>
        <w:rPr>
          <w:i w:val="0"/>
          <w:sz w:val="22"/>
          <w:szCs w:val="22"/>
        </w:rPr>
        <w:t>________________________________________________________________________________</w:t>
      </w:r>
    </w:p>
    <w:p w:rsidR="00A337B3" w:rsidRDefault="00A337B3" w:rsidP="00A337B3">
      <w:pPr>
        <w:ind w:left="1080"/>
        <w:rPr>
          <w:i w:val="0"/>
          <w:sz w:val="14"/>
          <w:szCs w:val="14"/>
        </w:rPr>
      </w:pPr>
    </w:p>
    <w:p w:rsidR="00A337B3" w:rsidRPr="00A337B3" w:rsidRDefault="00A337B3" w:rsidP="00A337B3">
      <w:pPr>
        <w:ind w:left="1080"/>
        <w:jc w:val="both"/>
        <w:rPr>
          <w:i w:val="0"/>
          <w:sz w:val="22"/>
          <w:szCs w:val="16"/>
        </w:rPr>
      </w:pPr>
      <w:r w:rsidRPr="00A337B3">
        <w:rPr>
          <w:i w:val="0"/>
          <w:sz w:val="22"/>
          <w:szCs w:val="16"/>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3532D2" w:rsidRDefault="003532D2"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A337B3" w:rsidRDefault="00686662" w:rsidP="00A337B3">
      <w:pPr>
        <w:pStyle w:val="Glava"/>
        <w:tabs>
          <w:tab w:val="clear" w:pos="4536"/>
          <w:tab w:val="clear" w:pos="9072"/>
        </w:tabs>
        <w:ind w:left="1080"/>
        <w:jc w:val="center"/>
        <w:rPr>
          <w:i w:val="0"/>
          <w:sz w:val="22"/>
          <w:szCs w:val="22"/>
        </w:rPr>
      </w:pPr>
      <w:r>
        <w:rPr>
          <w:i w:val="0"/>
          <w:sz w:val="22"/>
          <w:szCs w:val="22"/>
        </w:rPr>
        <w:t xml:space="preserve">                                                               </w:t>
      </w:r>
      <w:r w:rsidR="00B4313B" w:rsidRPr="0022154A">
        <w:rPr>
          <w:i w:val="0"/>
          <w:sz w:val="22"/>
          <w:szCs w:val="22"/>
        </w:rPr>
        <w:t xml:space="preserve">  </w:t>
      </w:r>
    </w:p>
    <w:p w:rsidR="00A337B3" w:rsidRDefault="00A337B3" w:rsidP="00A337B3">
      <w:pPr>
        <w:pStyle w:val="Glava"/>
        <w:tabs>
          <w:tab w:val="clear" w:pos="4536"/>
          <w:tab w:val="clear" w:pos="9072"/>
        </w:tabs>
        <w:ind w:left="4620"/>
        <w:jc w:val="center"/>
        <w:rPr>
          <w:b/>
          <w:i w:val="0"/>
          <w:sz w:val="22"/>
          <w:szCs w:val="22"/>
        </w:rPr>
      </w:pPr>
      <w:r>
        <w:rPr>
          <w:i w:val="0"/>
          <w:sz w:val="22"/>
          <w:szCs w:val="22"/>
        </w:rPr>
        <w:t xml:space="preserve"> </w:t>
      </w:r>
      <w:r w:rsidR="00B4313B" w:rsidRPr="0022154A">
        <w:rPr>
          <w:i w:val="0"/>
          <w:sz w:val="22"/>
          <w:szCs w:val="22"/>
        </w:rPr>
        <w:t>…………………………………….</w:t>
      </w:r>
    </w:p>
    <w:p w:rsidR="003532D2" w:rsidRDefault="003532D2">
      <w:pPr>
        <w:rPr>
          <w:b/>
          <w:i w:val="0"/>
          <w:sz w:val="22"/>
          <w:szCs w:val="22"/>
        </w:rPr>
      </w:pPr>
      <w:r>
        <w:rPr>
          <w:b/>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rsidTr="00B4313B">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1843"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rsidTr="00B4313B">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 xml:space="preserve">VODJA </w:t>
            </w:r>
            <w:r w:rsidR="005569F4">
              <w:rPr>
                <w:b/>
                <w:i w:val="0"/>
                <w:sz w:val="22"/>
                <w:szCs w:val="22"/>
              </w:rPr>
              <w:t>GRADNJE</w:t>
            </w:r>
          </w:p>
        </w:tc>
        <w:tc>
          <w:tcPr>
            <w:tcW w:w="3119"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bl>
    <w:p w:rsidR="00BE161E" w:rsidRPr="00502857" w:rsidRDefault="00BE161E" w:rsidP="00BE161E">
      <w:pPr>
        <w:pStyle w:val="Glava"/>
        <w:tabs>
          <w:tab w:val="clear" w:pos="4536"/>
          <w:tab w:val="clear" w:pos="9072"/>
        </w:tabs>
        <w:ind w:left="1080"/>
        <w:jc w:val="both"/>
        <w:rPr>
          <w:i w:val="0"/>
          <w:sz w:val="22"/>
          <w:szCs w:val="22"/>
        </w:rPr>
      </w:pPr>
    </w:p>
    <w:p w:rsidR="0043419A" w:rsidRPr="00502857" w:rsidRDefault="0043419A" w:rsidP="00BE161E">
      <w:pPr>
        <w:pStyle w:val="Glava"/>
        <w:tabs>
          <w:tab w:val="clear" w:pos="4536"/>
          <w:tab w:val="clear" w:pos="9072"/>
        </w:tabs>
        <w:ind w:left="1080"/>
        <w:jc w:val="both"/>
        <w:rPr>
          <w:b/>
          <w:i w:val="0"/>
          <w:sz w:val="20"/>
        </w:rPr>
      </w:pPr>
    </w:p>
    <w:p w:rsidR="00E77E9A" w:rsidRPr="00502857" w:rsidRDefault="00BE161E" w:rsidP="005569F4">
      <w:pPr>
        <w:pStyle w:val="Glava"/>
        <w:tabs>
          <w:tab w:val="clear" w:pos="4536"/>
          <w:tab w:val="clear" w:pos="9072"/>
        </w:tabs>
        <w:ind w:left="1080"/>
        <w:jc w:val="both"/>
        <w:rPr>
          <w:i w:val="0"/>
          <w:sz w:val="22"/>
          <w:szCs w:val="22"/>
        </w:rPr>
      </w:pPr>
      <w:r w:rsidRPr="00502857">
        <w:rPr>
          <w:b/>
          <w:i w:val="0"/>
          <w:sz w:val="22"/>
          <w:szCs w:val="22"/>
        </w:rPr>
        <w:t>Referenčni posli predhodno navedenega kadra</w:t>
      </w:r>
      <w:r w:rsidR="005569F4">
        <w:rPr>
          <w:b/>
          <w:i w:val="0"/>
          <w:sz w:val="22"/>
          <w:szCs w:val="22"/>
        </w:rPr>
        <w:t>:</w:t>
      </w:r>
    </w:p>
    <w:p w:rsidR="00E77E9A" w:rsidRDefault="00E77E9A" w:rsidP="00BE161E">
      <w:pPr>
        <w:pStyle w:val="Glava"/>
        <w:tabs>
          <w:tab w:val="clear" w:pos="4536"/>
          <w:tab w:val="clear" w:pos="9072"/>
        </w:tabs>
        <w:ind w:left="1080"/>
        <w:jc w:val="both"/>
        <w:rPr>
          <w:i w:val="0"/>
          <w:sz w:val="22"/>
          <w:szCs w:val="22"/>
        </w:rPr>
      </w:pPr>
    </w:p>
    <w:p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rsidTr="00E77E9A">
        <w:tc>
          <w:tcPr>
            <w:tcW w:w="2039" w:type="dxa"/>
            <w:shd w:val="clear" w:color="auto" w:fill="D9D9D9" w:themeFill="background1" w:themeFillShade="D9"/>
            <w:vAlign w:val="center"/>
          </w:tcPr>
          <w:p w:rsidR="00D71485" w:rsidRPr="003B6D4E" w:rsidRDefault="00D71485" w:rsidP="00B12A9B">
            <w:pPr>
              <w:jc w:val="center"/>
              <w:rPr>
                <w:b/>
                <w:i w:val="0"/>
                <w:color w:val="000000" w:themeColor="text1"/>
                <w:sz w:val="16"/>
                <w:szCs w:val="16"/>
              </w:rPr>
            </w:pPr>
            <w:r w:rsidRPr="003B6D4E">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D71485" w:rsidRPr="003B6D4E" w:rsidRDefault="00D71485" w:rsidP="00B12A9B">
            <w:pPr>
              <w:jc w:val="center"/>
              <w:rPr>
                <w:b/>
                <w:i w:val="0"/>
                <w:color w:val="000000" w:themeColor="text1"/>
                <w:sz w:val="18"/>
                <w:szCs w:val="18"/>
              </w:rPr>
            </w:pPr>
            <w:r w:rsidRPr="003B6D4E">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D71485" w:rsidRPr="003B6D4E" w:rsidRDefault="00D71485" w:rsidP="00B12A9B">
            <w:pPr>
              <w:jc w:val="center"/>
              <w:rPr>
                <w:b/>
                <w:i w:val="0"/>
                <w:color w:val="000000" w:themeColor="text1"/>
                <w:sz w:val="16"/>
                <w:szCs w:val="16"/>
              </w:rPr>
            </w:pPr>
            <w:r w:rsidRPr="003B6D4E">
              <w:rPr>
                <w:b/>
                <w:i w:val="0"/>
                <w:color w:val="000000" w:themeColor="text1"/>
                <w:sz w:val="16"/>
                <w:szCs w:val="16"/>
              </w:rPr>
              <w:t>Datum začetka in končanja posla</w:t>
            </w:r>
          </w:p>
        </w:tc>
        <w:tc>
          <w:tcPr>
            <w:tcW w:w="1559" w:type="dxa"/>
            <w:shd w:val="clear" w:color="auto" w:fill="D9D9D9" w:themeFill="background1" w:themeFillShade="D9"/>
            <w:vAlign w:val="center"/>
          </w:tcPr>
          <w:p w:rsidR="005C1CFA" w:rsidRPr="003532D2" w:rsidRDefault="005C1CFA" w:rsidP="005C1CFA">
            <w:pPr>
              <w:jc w:val="center"/>
              <w:rPr>
                <w:b/>
                <w:i w:val="0"/>
                <w:sz w:val="16"/>
                <w:szCs w:val="16"/>
              </w:rPr>
            </w:pPr>
            <w:r w:rsidRPr="003532D2">
              <w:rPr>
                <w:b/>
                <w:i w:val="0"/>
                <w:sz w:val="16"/>
                <w:szCs w:val="16"/>
              </w:rPr>
              <w:t xml:space="preserve">Površina v m2, </w:t>
            </w:r>
          </w:p>
          <w:p w:rsidR="00D71485" w:rsidRPr="003B6D4E" w:rsidRDefault="005C1CFA" w:rsidP="005C1CFA">
            <w:pPr>
              <w:jc w:val="center"/>
              <w:rPr>
                <w:b/>
                <w:i w:val="0"/>
                <w:color w:val="000000" w:themeColor="text1"/>
                <w:sz w:val="18"/>
                <w:szCs w:val="18"/>
              </w:rPr>
            </w:pPr>
            <w:r w:rsidRPr="003532D2">
              <w:rPr>
                <w:b/>
                <w:i w:val="0"/>
                <w:sz w:val="16"/>
                <w:szCs w:val="16"/>
              </w:rPr>
              <w:t xml:space="preserve">ali </w:t>
            </w:r>
            <w:ins w:id="1" w:author="Marta Malus" w:date="2024-01-24T11:33:00Z">
              <w:r w:rsidR="001E4639">
                <w:rPr>
                  <w:b/>
                  <w:i w:val="0"/>
                  <w:sz w:val="16"/>
                  <w:szCs w:val="16"/>
                </w:rPr>
                <w:t>d</w:t>
              </w:r>
            </w:ins>
            <w:del w:id="2" w:author="Marta Malus" w:date="2024-01-24T11:33:00Z">
              <w:r w:rsidRPr="003532D2" w:rsidDel="001E4639">
                <w:rPr>
                  <w:b/>
                  <w:i w:val="0"/>
                  <w:sz w:val="16"/>
                  <w:szCs w:val="16"/>
                </w:rPr>
                <w:delText>D</w:delText>
              </w:r>
            </w:del>
            <w:r w:rsidRPr="003532D2">
              <w:rPr>
                <w:b/>
                <w:i w:val="0"/>
                <w:sz w:val="16"/>
                <w:szCs w:val="16"/>
              </w:rPr>
              <w:t xml:space="preserve">olžina v m </w:t>
            </w: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r w:rsidR="001A311E" w:rsidRPr="0079325B" w:rsidTr="001A311E">
        <w:trPr>
          <w:trHeight w:val="967"/>
        </w:trPr>
        <w:tc>
          <w:tcPr>
            <w:tcW w:w="2039" w:type="dxa"/>
          </w:tcPr>
          <w:p w:rsidR="001A311E" w:rsidRPr="0079325B" w:rsidRDefault="001A311E" w:rsidP="00B12A9B">
            <w:pPr>
              <w:pStyle w:val="Glava"/>
              <w:tabs>
                <w:tab w:val="clear" w:pos="4536"/>
                <w:tab w:val="clear" w:pos="9072"/>
              </w:tabs>
              <w:jc w:val="both"/>
              <w:rPr>
                <w:i w:val="0"/>
                <w:sz w:val="22"/>
                <w:szCs w:val="22"/>
              </w:rPr>
            </w:pPr>
          </w:p>
        </w:tc>
        <w:tc>
          <w:tcPr>
            <w:tcW w:w="3544" w:type="dxa"/>
          </w:tcPr>
          <w:p w:rsidR="001A311E" w:rsidRPr="0079325B" w:rsidRDefault="001A311E" w:rsidP="00B12A9B">
            <w:pPr>
              <w:pStyle w:val="Glava"/>
              <w:tabs>
                <w:tab w:val="clear" w:pos="4536"/>
                <w:tab w:val="clear" w:pos="9072"/>
              </w:tabs>
              <w:jc w:val="both"/>
              <w:rPr>
                <w:i w:val="0"/>
                <w:sz w:val="22"/>
                <w:szCs w:val="22"/>
              </w:rPr>
            </w:pPr>
          </w:p>
        </w:tc>
        <w:tc>
          <w:tcPr>
            <w:tcW w:w="1984" w:type="dxa"/>
          </w:tcPr>
          <w:p w:rsidR="001A311E" w:rsidRPr="0079325B" w:rsidRDefault="001A311E" w:rsidP="00B12A9B">
            <w:pPr>
              <w:pStyle w:val="Glava"/>
              <w:tabs>
                <w:tab w:val="clear" w:pos="4536"/>
                <w:tab w:val="clear" w:pos="9072"/>
              </w:tabs>
              <w:jc w:val="both"/>
              <w:rPr>
                <w:i w:val="0"/>
                <w:sz w:val="22"/>
                <w:szCs w:val="22"/>
              </w:rPr>
            </w:pPr>
          </w:p>
        </w:tc>
        <w:tc>
          <w:tcPr>
            <w:tcW w:w="1559" w:type="dxa"/>
          </w:tcPr>
          <w:p w:rsidR="001A311E" w:rsidRPr="0079325B" w:rsidRDefault="001A311E" w:rsidP="00B12A9B">
            <w:pPr>
              <w:pStyle w:val="Glava"/>
              <w:tabs>
                <w:tab w:val="clear" w:pos="4536"/>
                <w:tab w:val="clear" w:pos="9072"/>
              </w:tabs>
              <w:jc w:val="both"/>
              <w:rPr>
                <w:i w:val="0"/>
                <w:sz w:val="28"/>
                <w:szCs w:val="28"/>
              </w:rPr>
            </w:pPr>
          </w:p>
        </w:tc>
      </w:tr>
    </w:tbl>
    <w:p w:rsidR="00BE161E" w:rsidRDefault="00BE161E" w:rsidP="00BE161E">
      <w:pPr>
        <w:pStyle w:val="Glava"/>
        <w:tabs>
          <w:tab w:val="clear" w:pos="4536"/>
          <w:tab w:val="clear" w:pos="9072"/>
        </w:tabs>
        <w:ind w:left="1080"/>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p>
    <w:p w:rsidR="002C6A1E" w:rsidRPr="0079325B"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A244E8" w:rsidRPr="00A244E8">
        <w:rPr>
          <w:b/>
          <w:i w:val="0"/>
          <w:sz w:val="22"/>
          <w:szCs w:val="22"/>
        </w:rPr>
        <w:t>REKONSTRUKCIJA ČUFARJEVE ULICE MED RESLJEVO CESTO IN KOTNIKOVO ULICO - DRUGA FAZA, PRI KATERI SE UPOŠTEVAJO OKOLJSKI VIDIKI</w:t>
      </w:r>
      <w:r w:rsidRPr="00253F35">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p w:rsidR="00B4313B" w:rsidRPr="00502857" w:rsidRDefault="00B4313B" w:rsidP="00B4313B">
      <w:pPr>
        <w:ind w:left="1080"/>
        <w:rPr>
          <w:i w:val="0"/>
          <w:sz w:val="22"/>
          <w:szCs w:val="22"/>
        </w:rPr>
      </w:pPr>
    </w:p>
    <w:tbl>
      <w:tblPr>
        <w:tblW w:w="8905" w:type="dxa"/>
        <w:tblInd w:w="1188" w:type="dxa"/>
        <w:tblLook w:val="01E0" w:firstRow="1" w:lastRow="1" w:firstColumn="1" w:lastColumn="1" w:noHBand="0" w:noVBand="0"/>
      </w:tblPr>
      <w:tblGrid>
        <w:gridCol w:w="1299"/>
        <w:gridCol w:w="470"/>
        <w:gridCol w:w="2600"/>
        <w:gridCol w:w="2008"/>
        <w:gridCol w:w="1010"/>
        <w:gridCol w:w="1325"/>
        <w:gridCol w:w="193"/>
      </w:tblGrid>
      <w:tr w:rsidR="00335A94" w:rsidTr="00335A94">
        <w:trPr>
          <w:gridAfter w:val="1"/>
          <w:wAfter w:w="91" w:type="dxa"/>
        </w:trPr>
        <w:tc>
          <w:tcPr>
            <w:tcW w:w="1316" w:type="dxa"/>
            <w:hideMark/>
          </w:tcPr>
          <w:p w:rsidR="00335A94" w:rsidRDefault="00335A94">
            <w:pPr>
              <w:rPr>
                <w:i w:val="0"/>
                <w:sz w:val="22"/>
                <w:szCs w:val="22"/>
              </w:rPr>
            </w:pPr>
            <w:r>
              <w:rPr>
                <w:i w:val="0"/>
                <w:sz w:val="22"/>
                <w:szCs w:val="22"/>
              </w:rPr>
              <w:t>da je bil</w:t>
            </w:r>
          </w:p>
        </w:tc>
        <w:tc>
          <w:tcPr>
            <w:tcW w:w="6250" w:type="dxa"/>
            <w:gridSpan w:val="4"/>
            <w:tcBorders>
              <w:top w:val="nil"/>
              <w:left w:val="nil"/>
              <w:bottom w:val="single" w:sz="4" w:space="0" w:color="auto"/>
              <w:right w:val="nil"/>
            </w:tcBorders>
          </w:tcPr>
          <w:p w:rsidR="00335A94" w:rsidRDefault="00335A94">
            <w:pPr>
              <w:rPr>
                <w:i w:val="0"/>
                <w:sz w:val="22"/>
                <w:szCs w:val="22"/>
              </w:rPr>
            </w:pPr>
          </w:p>
        </w:tc>
        <w:tc>
          <w:tcPr>
            <w:tcW w:w="1339" w:type="dxa"/>
            <w:vAlign w:val="center"/>
            <w:hideMark/>
          </w:tcPr>
          <w:p w:rsidR="00335A94" w:rsidRDefault="00335A94">
            <w:pPr>
              <w:rPr>
                <w:i w:val="0"/>
                <w:sz w:val="16"/>
                <w:szCs w:val="16"/>
              </w:rPr>
            </w:pPr>
            <w:r>
              <w:rPr>
                <w:i w:val="0"/>
                <w:sz w:val="16"/>
                <w:szCs w:val="16"/>
              </w:rPr>
              <w:t>(ime in priimek)</w:t>
            </w:r>
          </w:p>
        </w:tc>
      </w:tr>
      <w:tr w:rsidR="00335A94" w:rsidTr="00335A94">
        <w:trPr>
          <w:gridAfter w:val="1"/>
          <w:wAfter w:w="91" w:type="dxa"/>
        </w:trPr>
        <w:tc>
          <w:tcPr>
            <w:tcW w:w="4466" w:type="dxa"/>
            <w:gridSpan w:val="3"/>
          </w:tcPr>
          <w:p w:rsidR="00335A94" w:rsidRDefault="00335A94">
            <w:pPr>
              <w:rPr>
                <w:i w:val="0"/>
                <w:sz w:val="16"/>
                <w:szCs w:val="16"/>
              </w:rPr>
            </w:pPr>
          </w:p>
        </w:tc>
        <w:tc>
          <w:tcPr>
            <w:tcW w:w="4439" w:type="dxa"/>
            <w:gridSpan w:val="3"/>
          </w:tcPr>
          <w:p w:rsidR="00335A94" w:rsidRDefault="00335A94">
            <w:pPr>
              <w:rPr>
                <w:i w:val="0"/>
                <w:sz w:val="16"/>
                <w:szCs w:val="16"/>
              </w:rPr>
            </w:pPr>
          </w:p>
        </w:tc>
      </w:tr>
      <w:tr w:rsidR="00335A94" w:rsidTr="00335A94">
        <w:trPr>
          <w:gridAfter w:val="1"/>
          <w:wAfter w:w="91" w:type="dxa"/>
        </w:trPr>
        <w:tc>
          <w:tcPr>
            <w:tcW w:w="8905" w:type="dxa"/>
            <w:gridSpan w:val="6"/>
          </w:tcPr>
          <w:p w:rsidR="00335A94" w:rsidRDefault="00335A94">
            <w:pPr>
              <w:rPr>
                <w:i w:val="0"/>
                <w:sz w:val="22"/>
                <w:szCs w:val="22"/>
              </w:rPr>
            </w:pPr>
            <w:bookmarkStart w:id="3" w:name="_Hlk152851542"/>
            <w:r>
              <w:rPr>
                <w:i w:val="0"/>
                <w:sz w:val="22"/>
                <w:szCs w:val="22"/>
                <w:u w:val="single"/>
              </w:rPr>
              <w:t>vodja gradnje</w:t>
            </w:r>
            <w:r>
              <w:rPr>
                <w:i w:val="0"/>
                <w:sz w:val="22"/>
                <w:szCs w:val="22"/>
              </w:rPr>
              <w:t xml:space="preserve"> pri izvedbi </w:t>
            </w:r>
            <w:r w:rsidR="00602789">
              <w:rPr>
                <w:i w:val="0"/>
                <w:sz w:val="22"/>
                <w:szCs w:val="22"/>
              </w:rPr>
              <w:t xml:space="preserve">naslednjega </w:t>
            </w:r>
            <w:r>
              <w:rPr>
                <w:i w:val="0"/>
                <w:sz w:val="22"/>
                <w:szCs w:val="22"/>
              </w:rPr>
              <w:t>posla</w:t>
            </w:r>
            <w:r w:rsidR="00602789">
              <w:rPr>
                <w:i w:val="0"/>
                <w:sz w:val="22"/>
                <w:szCs w:val="22"/>
              </w:rPr>
              <w:t>:</w:t>
            </w:r>
          </w:p>
          <w:p w:rsidR="00335A94" w:rsidRDefault="00335A94" w:rsidP="00C20DBF">
            <w:pPr>
              <w:pStyle w:val="Odstavekseznama"/>
              <w:keepNext/>
              <w:keepLines/>
              <w:numPr>
                <w:ilvl w:val="0"/>
                <w:numId w:val="23"/>
              </w:numPr>
              <w:spacing w:line="360" w:lineRule="auto"/>
              <w:jc w:val="both"/>
              <w:rPr>
                <w:i w:val="0"/>
                <w:color w:val="000000" w:themeColor="text1"/>
                <w:sz w:val="22"/>
                <w:szCs w:val="22"/>
              </w:rPr>
            </w:pPr>
            <w:r>
              <w:rPr>
                <w:i w:val="0"/>
                <w:color w:val="000000" w:themeColor="text1"/>
                <w:sz w:val="22"/>
                <w:szCs w:val="22"/>
              </w:rPr>
              <w:t xml:space="preserve">celovite </w:t>
            </w:r>
            <w:proofErr w:type="spellStart"/>
            <w:r>
              <w:rPr>
                <w:i w:val="0"/>
                <w:color w:val="000000" w:themeColor="text1"/>
                <w:sz w:val="22"/>
                <w:szCs w:val="22"/>
              </w:rPr>
              <w:t>parterne</w:t>
            </w:r>
            <w:proofErr w:type="spellEnd"/>
            <w:r>
              <w:rPr>
                <w:i w:val="0"/>
                <w:color w:val="000000" w:themeColor="text1"/>
                <w:sz w:val="22"/>
                <w:szCs w:val="22"/>
              </w:rPr>
              <w:t xml:space="preserve"> ureditve mestne ulice, ki zajema vsaj gradnjo meteorne kanalizacije, javne razsvetljave, </w:t>
            </w:r>
            <w:r w:rsidR="009A5050" w:rsidRPr="001A311E">
              <w:rPr>
                <w:i w:val="0"/>
                <w:color w:val="000000" w:themeColor="text1"/>
                <w:sz w:val="22"/>
                <w:szCs w:val="22"/>
              </w:rPr>
              <w:t>hortikulturno ureditev</w:t>
            </w:r>
            <w:r>
              <w:rPr>
                <w:i w:val="0"/>
                <w:color w:val="000000" w:themeColor="text1"/>
                <w:sz w:val="22"/>
                <w:szCs w:val="22"/>
              </w:rPr>
              <w:t>, vgradnjo urbane opreme (betonske klopi, koši za smeti, itd.), in tlakovanje zgornjega ustroja v betonskih ali kamnitih tlakovcih, granitnih kockah ali naravnem rezanem ali lomljenem kamnu v skupni površini ulice ……</w:t>
            </w:r>
            <w:r w:rsidR="00602789">
              <w:rPr>
                <w:i w:val="0"/>
                <w:color w:val="000000" w:themeColor="text1"/>
                <w:sz w:val="22"/>
                <w:szCs w:val="22"/>
              </w:rPr>
              <w:t>………</w:t>
            </w:r>
            <w:r>
              <w:rPr>
                <w:i w:val="0"/>
                <w:color w:val="000000" w:themeColor="text1"/>
                <w:sz w:val="22"/>
                <w:szCs w:val="22"/>
              </w:rPr>
              <w:t xml:space="preserve"> m2</w:t>
            </w:r>
          </w:p>
          <w:p w:rsidR="00335A94" w:rsidRDefault="00335A94" w:rsidP="00C20DBF">
            <w:pPr>
              <w:pStyle w:val="Odstavekseznama"/>
              <w:keepNext/>
              <w:keepLines/>
              <w:numPr>
                <w:ilvl w:val="0"/>
                <w:numId w:val="23"/>
              </w:numPr>
              <w:spacing w:line="360" w:lineRule="auto"/>
              <w:jc w:val="both"/>
              <w:rPr>
                <w:i w:val="0"/>
                <w:color w:val="000000" w:themeColor="text1"/>
                <w:sz w:val="22"/>
                <w:szCs w:val="22"/>
              </w:rPr>
            </w:pPr>
            <w:r>
              <w:rPr>
                <w:i w:val="0"/>
                <w:color w:val="000000" w:themeColor="text1"/>
                <w:sz w:val="22"/>
                <w:szCs w:val="22"/>
              </w:rPr>
              <w:t>gradnj</w:t>
            </w:r>
            <w:r w:rsidR="003D32B6">
              <w:rPr>
                <w:i w:val="0"/>
                <w:color w:val="000000" w:themeColor="text1"/>
                <w:sz w:val="22"/>
                <w:szCs w:val="22"/>
              </w:rPr>
              <w:t>e</w:t>
            </w:r>
            <w:r>
              <w:rPr>
                <w:i w:val="0"/>
                <w:color w:val="000000" w:themeColor="text1"/>
                <w:sz w:val="22"/>
                <w:szCs w:val="22"/>
              </w:rPr>
              <w:t xml:space="preserve"> ali obnov</w:t>
            </w:r>
            <w:r w:rsidR="003D32B6">
              <w:rPr>
                <w:i w:val="0"/>
                <w:color w:val="000000" w:themeColor="text1"/>
                <w:sz w:val="22"/>
                <w:szCs w:val="22"/>
              </w:rPr>
              <w:t>e</w:t>
            </w:r>
            <w:r>
              <w:rPr>
                <w:i w:val="0"/>
                <w:color w:val="000000" w:themeColor="text1"/>
                <w:sz w:val="22"/>
                <w:szCs w:val="22"/>
              </w:rPr>
              <w:t xml:space="preserve"> javnega vodovoda iz </w:t>
            </w:r>
            <w:proofErr w:type="spellStart"/>
            <w:r>
              <w:rPr>
                <w:i w:val="0"/>
                <w:color w:val="000000" w:themeColor="text1"/>
                <w:sz w:val="22"/>
                <w:szCs w:val="22"/>
              </w:rPr>
              <w:t>nodularne</w:t>
            </w:r>
            <w:proofErr w:type="spellEnd"/>
            <w:r>
              <w:rPr>
                <w:i w:val="0"/>
                <w:color w:val="000000" w:themeColor="text1"/>
                <w:sz w:val="22"/>
                <w:szCs w:val="22"/>
              </w:rPr>
              <w:t xml:space="preserve"> litine (NL) DN </w:t>
            </w:r>
            <w:r w:rsidR="00AE4469">
              <w:rPr>
                <w:i w:val="0"/>
                <w:color w:val="000000" w:themeColor="text1"/>
                <w:sz w:val="22"/>
                <w:szCs w:val="22"/>
              </w:rPr>
              <w:t xml:space="preserve">……….. </w:t>
            </w:r>
            <w:r>
              <w:rPr>
                <w:i w:val="0"/>
                <w:color w:val="000000" w:themeColor="text1"/>
                <w:sz w:val="22"/>
                <w:szCs w:val="22"/>
              </w:rPr>
              <w:t>mm, v skupni dolžini  ……. m,</w:t>
            </w:r>
          </w:p>
          <w:p w:rsidR="00335A94" w:rsidRDefault="00335A94" w:rsidP="00C20DBF">
            <w:pPr>
              <w:pStyle w:val="Odstavekseznama"/>
              <w:keepNext/>
              <w:keepLines/>
              <w:numPr>
                <w:ilvl w:val="0"/>
                <w:numId w:val="23"/>
              </w:numPr>
              <w:spacing w:line="360" w:lineRule="auto"/>
              <w:jc w:val="both"/>
              <w:rPr>
                <w:i w:val="0"/>
                <w:color w:val="000000" w:themeColor="text1"/>
                <w:sz w:val="22"/>
                <w:szCs w:val="22"/>
              </w:rPr>
            </w:pPr>
            <w:r>
              <w:rPr>
                <w:i w:val="0"/>
                <w:color w:val="000000" w:themeColor="text1"/>
                <w:sz w:val="22"/>
                <w:szCs w:val="22"/>
              </w:rPr>
              <w:t>gradnj</w:t>
            </w:r>
            <w:r w:rsidR="003D32B6">
              <w:rPr>
                <w:i w:val="0"/>
                <w:color w:val="000000" w:themeColor="text1"/>
                <w:sz w:val="22"/>
                <w:szCs w:val="22"/>
              </w:rPr>
              <w:t>e</w:t>
            </w:r>
            <w:r>
              <w:rPr>
                <w:i w:val="0"/>
                <w:color w:val="000000" w:themeColor="text1"/>
                <w:sz w:val="22"/>
                <w:szCs w:val="22"/>
              </w:rPr>
              <w:t xml:space="preserve"> ali obnov</w:t>
            </w:r>
            <w:r w:rsidR="003D32B6">
              <w:rPr>
                <w:i w:val="0"/>
                <w:color w:val="000000" w:themeColor="text1"/>
                <w:sz w:val="22"/>
                <w:szCs w:val="22"/>
              </w:rPr>
              <w:t>e</w:t>
            </w:r>
            <w:r>
              <w:rPr>
                <w:i w:val="0"/>
                <w:color w:val="000000" w:themeColor="text1"/>
                <w:sz w:val="22"/>
                <w:szCs w:val="22"/>
              </w:rPr>
              <w:t xml:space="preserve"> javne kanalizacije iz armiranega poliestra (GRP) DN </w:t>
            </w:r>
            <w:r w:rsidR="00AE4469">
              <w:rPr>
                <w:i w:val="0"/>
                <w:color w:val="000000" w:themeColor="text1"/>
                <w:sz w:val="22"/>
                <w:szCs w:val="22"/>
              </w:rPr>
              <w:t>…………..</w:t>
            </w:r>
            <w:r>
              <w:rPr>
                <w:i w:val="0"/>
                <w:color w:val="000000" w:themeColor="text1"/>
                <w:sz w:val="22"/>
                <w:szCs w:val="22"/>
              </w:rPr>
              <w:t>mm, v skupni dolžini …... m.</w:t>
            </w:r>
          </w:p>
          <w:p w:rsidR="00335A94" w:rsidRPr="00335A94" w:rsidRDefault="00335A94" w:rsidP="00335A94">
            <w:pPr>
              <w:spacing w:line="360" w:lineRule="auto"/>
              <w:jc w:val="both"/>
              <w:rPr>
                <w:b/>
                <w:i w:val="0"/>
                <w:sz w:val="20"/>
                <w:u w:val="single"/>
              </w:rPr>
            </w:pPr>
            <w:r>
              <w:rPr>
                <w:b/>
                <w:i w:val="0"/>
                <w:sz w:val="20"/>
              </w:rPr>
              <w:t>(</w:t>
            </w:r>
            <w:r>
              <w:rPr>
                <w:b/>
                <w:i w:val="0"/>
                <w:sz w:val="20"/>
                <w:u w:val="single"/>
              </w:rPr>
              <w:t xml:space="preserve">ustrezno </w:t>
            </w:r>
            <w:r w:rsidR="00602789">
              <w:rPr>
                <w:b/>
                <w:i w:val="0"/>
                <w:sz w:val="20"/>
                <w:u w:val="single"/>
              </w:rPr>
              <w:t>obkrožite in dopolnite</w:t>
            </w:r>
            <w:r>
              <w:rPr>
                <w:b/>
                <w:i w:val="0"/>
                <w:sz w:val="20"/>
                <w:u w:val="single"/>
              </w:rPr>
              <w:t>)</w:t>
            </w:r>
            <w:bookmarkEnd w:id="3"/>
          </w:p>
        </w:tc>
      </w:tr>
      <w:tr w:rsidR="00335A94" w:rsidTr="00335A94">
        <w:tc>
          <w:tcPr>
            <w:tcW w:w="1796" w:type="dxa"/>
            <w:gridSpan w:val="2"/>
          </w:tcPr>
          <w:p w:rsidR="00335A94" w:rsidRDefault="00335A94">
            <w:pPr>
              <w:rPr>
                <w:i w:val="0"/>
                <w:sz w:val="22"/>
                <w:szCs w:val="22"/>
              </w:rPr>
            </w:pPr>
          </w:p>
          <w:p w:rsidR="00335A94" w:rsidRDefault="00335A94">
            <w:pPr>
              <w:rPr>
                <w:i w:val="0"/>
                <w:sz w:val="22"/>
                <w:szCs w:val="22"/>
              </w:rPr>
            </w:pPr>
            <w:r>
              <w:rPr>
                <w:i w:val="0"/>
                <w:sz w:val="22"/>
                <w:szCs w:val="22"/>
              </w:rPr>
              <w:t>na objektu</w:t>
            </w:r>
          </w:p>
        </w:tc>
        <w:tc>
          <w:tcPr>
            <w:tcW w:w="4733" w:type="dxa"/>
            <w:gridSpan w:val="2"/>
            <w:tcBorders>
              <w:top w:val="nil"/>
              <w:left w:val="nil"/>
              <w:bottom w:val="single" w:sz="4" w:space="0" w:color="auto"/>
              <w:right w:val="nil"/>
            </w:tcBorders>
          </w:tcPr>
          <w:p w:rsidR="00335A94" w:rsidRDefault="00335A94">
            <w:pPr>
              <w:rPr>
                <w:i w:val="0"/>
                <w:sz w:val="22"/>
                <w:szCs w:val="22"/>
              </w:rPr>
            </w:pPr>
          </w:p>
        </w:tc>
        <w:tc>
          <w:tcPr>
            <w:tcW w:w="2575" w:type="dxa"/>
            <w:gridSpan w:val="3"/>
            <w:vAlign w:val="center"/>
            <w:hideMark/>
          </w:tcPr>
          <w:p w:rsidR="00335A94" w:rsidRDefault="00335A94">
            <w:pPr>
              <w:rPr>
                <w:i w:val="0"/>
                <w:sz w:val="16"/>
                <w:szCs w:val="16"/>
              </w:rPr>
            </w:pPr>
            <w:r>
              <w:rPr>
                <w:i w:val="0"/>
                <w:sz w:val="16"/>
                <w:szCs w:val="16"/>
              </w:rPr>
              <w:t>(naziv in lokacija objekta)</w:t>
            </w:r>
          </w:p>
        </w:tc>
      </w:tr>
    </w:tbl>
    <w:p w:rsidR="00335A94" w:rsidRDefault="00335A94" w:rsidP="00B4313B">
      <w:pPr>
        <w:ind w:left="1080"/>
        <w:jc w:val="both"/>
        <w:rPr>
          <w:i w:val="0"/>
          <w:sz w:val="22"/>
          <w:szCs w:val="22"/>
        </w:rPr>
      </w:pPr>
    </w:p>
    <w:p w:rsidR="00335A94" w:rsidRDefault="00335A94" w:rsidP="00335A94">
      <w:pPr>
        <w:ind w:left="1080" w:firstLine="54"/>
        <w:rPr>
          <w:i w:val="0"/>
          <w:sz w:val="22"/>
          <w:szCs w:val="22"/>
        </w:rPr>
      </w:pPr>
      <w:r>
        <w:rPr>
          <w:i w:val="0"/>
          <w:sz w:val="22"/>
          <w:szCs w:val="22"/>
        </w:rPr>
        <w:t>Obdobje sodelovanja (velja za obdobje od 1.1.2019 dalje)   od …………… do …………….</w:t>
      </w:r>
    </w:p>
    <w:p w:rsidR="00335A94" w:rsidRDefault="00335A94" w:rsidP="00B4313B">
      <w:pPr>
        <w:ind w:left="1080"/>
        <w:jc w:val="both"/>
        <w:rPr>
          <w:i w:val="0"/>
          <w:sz w:val="22"/>
          <w:szCs w:val="22"/>
        </w:rPr>
      </w:pPr>
    </w:p>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E25785" w:rsidRDefault="00E25785">
      <w:pPr>
        <w:rPr>
          <w:b/>
          <w:i w:val="0"/>
          <w:sz w:val="22"/>
          <w:szCs w:val="22"/>
        </w:rPr>
      </w:pPr>
      <w:r>
        <w:rPr>
          <w:b/>
          <w:i w:val="0"/>
          <w:sz w:val="22"/>
          <w:szCs w:val="22"/>
        </w:rPr>
        <w:br w:type="page"/>
      </w: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A244E8" w:rsidRPr="00A244E8">
        <w:rPr>
          <w:b/>
          <w:i w:val="0"/>
          <w:sz w:val="22"/>
          <w:szCs w:val="22"/>
        </w:rPr>
        <w:t>REKONSTRUKCIJA ČUFARJEVE ULICE MED RESLJEVO CESTO IN KOTNIKOVO ULICO - DRUGA FAZA, PRI KATERI SE UPOŠTEVAJO OKOLJSKI VIDIKI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61221" w:rsidRPr="00F760A8">
        <w:rPr>
          <w:i w:val="0"/>
          <w:sz w:val="22"/>
          <w:szCs w:val="22"/>
        </w:rPr>
        <w:t>12.</w:t>
      </w:r>
      <w:r w:rsidRPr="00502857">
        <w:rPr>
          <w:i w:val="0"/>
          <w:sz w:val="22"/>
          <w:szCs w:val="22"/>
        </w:rPr>
        <w:t xml:space="preserve"> členu vzorca pogodbe</w:t>
      </w:r>
      <w:r w:rsidR="00561221">
        <w:rPr>
          <w:i w:val="0"/>
          <w:sz w:val="22"/>
          <w:szCs w:val="22"/>
        </w:rPr>
        <w:t xml:space="preserve"> </w:t>
      </w:r>
      <w:r w:rsidR="00561221" w:rsidRPr="00F760A8">
        <w:rPr>
          <w:i w:val="0"/>
          <w:sz w:val="22"/>
          <w:szCs w:val="22"/>
        </w:rPr>
        <w:t>(priloga C/1)</w:t>
      </w:r>
      <w:r w:rsidRPr="00502857">
        <w:rPr>
          <w:i w:val="0"/>
          <w:sz w:val="22"/>
          <w:szCs w:val="22"/>
        </w:rPr>
        <w:t xml:space="preserv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A244E8" w:rsidRDefault="00A244E8">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244E8" w:rsidRPr="00A244E8">
        <w:rPr>
          <w:b/>
          <w:i w:val="0"/>
          <w:sz w:val="22"/>
          <w:szCs w:val="22"/>
        </w:rPr>
        <w:t>REKONSTRUKCIJA ČUFARJEVE ULICE MED RESLJEVO CESTO IN KOTNIKOVO ULICO - DRUGA FAZA, PRI KATERI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Default="00E12B96" w:rsidP="00B652AC">
      <w:pPr>
        <w:spacing w:before="240" w:after="60"/>
        <w:ind w:left="1080"/>
        <w:jc w:val="center"/>
        <w:outlineLvl w:val="6"/>
        <w:rPr>
          <w:b/>
          <w:i w:val="0"/>
          <w:sz w:val="32"/>
          <w:szCs w:val="32"/>
        </w:rPr>
      </w:pPr>
      <w:r>
        <w:rPr>
          <w:b/>
          <w:i w:val="0"/>
          <w:sz w:val="32"/>
          <w:szCs w:val="32"/>
        </w:rPr>
        <w:t>IZJAVA PODIZVAJALCA</w:t>
      </w:r>
    </w:p>
    <w:p w:rsidR="003F5FEB" w:rsidRDefault="003F5FEB" w:rsidP="003F5FEB">
      <w:pPr>
        <w:spacing w:before="240" w:after="60"/>
        <w:ind w:left="1080"/>
        <w:jc w:val="center"/>
        <w:outlineLvl w:val="6"/>
        <w:rPr>
          <w:b/>
          <w:i w:val="0"/>
          <w:sz w:val="32"/>
          <w:szCs w:val="32"/>
        </w:rPr>
      </w:pPr>
      <w:r>
        <w:rPr>
          <w:b/>
          <w:i w:val="0"/>
          <w:sz w:val="32"/>
          <w:szCs w:val="32"/>
        </w:rPr>
        <w:t>……………………….………………………</w:t>
      </w:r>
    </w:p>
    <w:p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A244E8" w:rsidRPr="00A244E8">
        <w:rPr>
          <w:b/>
          <w:i w:val="0"/>
          <w:sz w:val="22"/>
          <w:szCs w:val="22"/>
        </w:rPr>
        <w:t>REKONSTRUKCIJA ČUFARJEVE ULICE MED RESLJEVO CESTO IN KOTNIKOVO ULICO - DRUGA FAZA, PRI KATERI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rsidR="00A900C4" w:rsidRPr="002F5B11" w:rsidRDefault="00A900C4" w:rsidP="003F5FEB">
            <w:pPr>
              <w:pStyle w:val="Glava"/>
              <w:numPr>
                <w:ilvl w:val="0"/>
                <w:numId w:val="7"/>
              </w:numPr>
              <w:tabs>
                <w:tab w:val="clear" w:pos="4536"/>
                <w:tab w:val="clear" w:pos="9072"/>
              </w:tabs>
              <w:rPr>
                <w:i w:val="0"/>
                <w:sz w:val="22"/>
                <w:szCs w:val="22"/>
              </w:rPr>
            </w:pPr>
            <w:r w:rsidRPr="002F5B11">
              <w:rPr>
                <w:i w:val="0"/>
                <w:sz w:val="22"/>
                <w:szCs w:val="22"/>
              </w:rPr>
              <w:t xml:space="preserve">Izjava fizične osebe oziroma odgovorne osebe poslovnega subjekta o nepovezanosti s funkcionarjem ali njegovim družinskim članom (priloga </w:t>
            </w:r>
            <w:r w:rsidR="003F5FEB" w:rsidRPr="002F5B11">
              <w:rPr>
                <w:i w:val="0"/>
                <w:sz w:val="22"/>
                <w:szCs w:val="22"/>
              </w:rPr>
              <w:t>9</w:t>
            </w:r>
            <w:r w:rsidRPr="002F5B11">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rsidR="006A0F24"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p w:rsidR="009841BE" w:rsidRPr="006B71C8" w:rsidRDefault="009841BE" w:rsidP="003F5FEB">
            <w:pPr>
              <w:pStyle w:val="Glava"/>
              <w:numPr>
                <w:ilvl w:val="0"/>
                <w:numId w:val="7"/>
              </w:numPr>
              <w:tabs>
                <w:tab w:val="clear" w:pos="4536"/>
                <w:tab w:val="clear" w:pos="9072"/>
              </w:tabs>
              <w:rPr>
                <w:i w:val="0"/>
                <w:color w:val="000000" w:themeColor="text1"/>
                <w:sz w:val="22"/>
                <w:szCs w:val="22"/>
              </w:rPr>
            </w:pPr>
            <w:r w:rsidRPr="009841BE">
              <w:rPr>
                <w:i w:val="0"/>
                <w:color w:val="000000" w:themeColor="text1"/>
                <w:sz w:val="22"/>
                <w:szCs w:val="22"/>
              </w:rPr>
              <w:t xml:space="preserve">Cenik materiala </w:t>
            </w:r>
            <w:proofErr w:type="spellStart"/>
            <w:r w:rsidRPr="009841BE">
              <w:rPr>
                <w:i w:val="0"/>
                <w:color w:val="000000" w:themeColor="text1"/>
                <w:sz w:val="22"/>
                <w:szCs w:val="22"/>
              </w:rPr>
              <w:t>fco</w:t>
            </w:r>
            <w:proofErr w:type="spellEnd"/>
            <w:r w:rsidRPr="009841BE">
              <w:rPr>
                <w:i w:val="0"/>
                <w:color w:val="000000" w:themeColor="text1"/>
                <w:sz w:val="22"/>
                <w:szCs w:val="22"/>
              </w:rPr>
              <w:t xml:space="preserve"> gradbišče in cenik prodajnih ur po kvalifikacijski strukturi (priloga </w:t>
            </w:r>
            <w:r>
              <w:rPr>
                <w:i w:val="0"/>
                <w:color w:val="000000" w:themeColor="text1"/>
                <w:sz w:val="22"/>
                <w:szCs w:val="22"/>
              </w:rPr>
              <w:t>F</w:t>
            </w:r>
            <w:r w:rsidRPr="009841BE">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C20DBF">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C20DBF">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5D1CE1" w:rsidRDefault="005D1CE1">
      <w:pPr>
        <w:rPr>
          <w:b/>
          <w:i w:val="0"/>
          <w:sz w:val="22"/>
          <w:szCs w:val="22"/>
        </w:rPr>
      </w:pPr>
      <w:r>
        <w:rPr>
          <w:b/>
          <w:i w:val="0"/>
          <w:sz w:val="22"/>
          <w:szCs w:val="22"/>
        </w:rPr>
        <w:br w:type="page"/>
      </w:r>
    </w:p>
    <w:tbl>
      <w:tblPr>
        <w:tblW w:w="96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4"/>
        <w:gridCol w:w="1376"/>
      </w:tblGrid>
      <w:tr w:rsidR="005D1CE1" w:rsidTr="005D1CE1">
        <w:tc>
          <w:tcPr>
            <w:tcW w:w="8257" w:type="dxa"/>
            <w:tcBorders>
              <w:top w:val="single" w:sz="4" w:space="0" w:color="auto"/>
              <w:left w:val="single" w:sz="4" w:space="0" w:color="auto"/>
              <w:bottom w:val="single" w:sz="4" w:space="0" w:color="auto"/>
              <w:right w:val="single" w:sz="4" w:space="0" w:color="808080"/>
            </w:tcBorders>
            <w:hideMark/>
          </w:tcPr>
          <w:p w:rsidR="005D1CE1" w:rsidRDefault="005D1CE1">
            <w:pPr>
              <w:keepNext/>
              <w:keepLines/>
              <w:rPr>
                <w:rFonts w:ascii="Tahoma" w:hAnsi="Tahoma"/>
                <w:i w:val="0"/>
                <w:sz w:val="20"/>
              </w:rPr>
            </w:pPr>
            <w:r>
              <w:rPr>
                <w:rFonts w:ascii="Tahoma" w:hAnsi="Tahoma"/>
                <w:i w:val="0"/>
                <w:sz w:val="20"/>
              </w:rPr>
              <w:lastRenderedPageBreak/>
              <w:t>ZDRAVSTVENE ZAHTEVE – SOGLASJE</w:t>
            </w:r>
          </w:p>
        </w:tc>
        <w:tc>
          <w:tcPr>
            <w:tcW w:w="1377" w:type="dxa"/>
            <w:tcBorders>
              <w:top w:val="single" w:sz="4" w:space="0" w:color="auto"/>
              <w:left w:val="single" w:sz="4" w:space="0" w:color="808080"/>
              <w:bottom w:val="single" w:sz="4" w:space="0" w:color="auto"/>
              <w:right w:val="single" w:sz="4" w:space="0" w:color="auto"/>
            </w:tcBorders>
            <w:hideMark/>
          </w:tcPr>
          <w:p w:rsidR="005D1CE1" w:rsidRDefault="005D1CE1">
            <w:pPr>
              <w:keepNext/>
              <w:keepLines/>
              <w:rPr>
                <w:rFonts w:ascii="Tahoma" w:hAnsi="Tahoma"/>
                <w:b/>
                <w:sz w:val="20"/>
              </w:rPr>
            </w:pPr>
            <w:r w:rsidRPr="00F760A8">
              <w:rPr>
                <w:rFonts w:ascii="Tahoma" w:hAnsi="Tahoma"/>
                <w:b/>
                <w:sz w:val="20"/>
              </w:rPr>
              <w:t>Priloga 1</w:t>
            </w:r>
            <w:r w:rsidR="007A7DA2" w:rsidRPr="00F760A8">
              <w:rPr>
                <w:rFonts w:ascii="Tahoma" w:hAnsi="Tahoma"/>
                <w:b/>
                <w:sz w:val="20"/>
              </w:rPr>
              <w:t>0</w:t>
            </w:r>
          </w:p>
        </w:tc>
      </w:tr>
    </w:tbl>
    <w:p w:rsidR="005D1CE1" w:rsidRDefault="005D1CE1" w:rsidP="005D1CE1">
      <w:pPr>
        <w:keepNext/>
        <w:keepLines/>
        <w:rPr>
          <w:rFonts w:ascii="Tahoma" w:hAnsi="Tahoma" w:cs="Tahoma"/>
          <w:i w:val="0"/>
          <w:sz w:val="16"/>
        </w:rPr>
      </w:pPr>
    </w:p>
    <w:p w:rsidR="005D1CE1" w:rsidRDefault="005D1CE1" w:rsidP="005D1CE1">
      <w:pPr>
        <w:keepNext/>
        <w:keepLines/>
        <w:jc w:val="center"/>
        <w:outlineLvl w:val="2"/>
        <w:rPr>
          <w:rFonts w:ascii="Tahoma" w:hAnsi="Tahoma"/>
          <w:b/>
          <w:i w:val="0"/>
          <w:spacing w:val="20"/>
          <w:szCs w:val="24"/>
          <w:lang w:val="x-none"/>
        </w:rPr>
      </w:pPr>
      <w:r>
        <w:rPr>
          <w:rFonts w:ascii="Tahoma" w:hAnsi="Tahoma"/>
          <w:b/>
          <w:i w:val="0"/>
          <w:spacing w:val="20"/>
          <w:szCs w:val="24"/>
          <w:lang w:val="x-none"/>
        </w:rPr>
        <w:t>IZJAVA</w:t>
      </w:r>
    </w:p>
    <w:p w:rsidR="005D1CE1" w:rsidRDefault="005D1CE1" w:rsidP="005D1CE1">
      <w:pPr>
        <w:keepNext/>
        <w:keepLines/>
        <w:tabs>
          <w:tab w:val="left" w:pos="708"/>
          <w:tab w:val="center" w:pos="4536"/>
          <w:tab w:val="right" w:pos="9072"/>
        </w:tabs>
        <w:rPr>
          <w:rFonts w:ascii="Tahoma" w:hAnsi="Tahoma"/>
          <w:i w:val="0"/>
          <w:sz w:val="16"/>
          <w:szCs w:val="16"/>
          <w:lang w:val="x-none"/>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5D1CE1" w:rsidTr="005D1CE1">
        <w:trPr>
          <w:trHeight w:val="268"/>
        </w:trPr>
        <w:tc>
          <w:tcPr>
            <w:tcW w:w="2500" w:type="dxa"/>
          </w:tcPr>
          <w:p w:rsidR="005D1CE1" w:rsidRDefault="005D1CE1">
            <w:pPr>
              <w:keepNext/>
              <w:keepLines/>
              <w:tabs>
                <w:tab w:val="left" w:pos="708"/>
                <w:tab w:val="center" w:pos="4536"/>
                <w:tab w:val="right" w:pos="9072"/>
              </w:tabs>
              <w:rPr>
                <w:rFonts w:ascii="Tahoma" w:hAnsi="Tahoma"/>
                <w:b/>
                <w:i w:val="0"/>
                <w:sz w:val="20"/>
                <w:lang w:val="x-none"/>
              </w:rPr>
            </w:pPr>
            <w:r>
              <w:rPr>
                <w:rFonts w:ascii="Tahoma" w:hAnsi="Tahoma"/>
                <w:b/>
                <w:i w:val="0"/>
                <w:sz w:val="20"/>
                <w:lang w:val="x-none"/>
              </w:rPr>
              <w:t>PONUDNIK – NAZIV:</w:t>
            </w:r>
          </w:p>
          <w:p w:rsidR="005D1CE1" w:rsidRDefault="005D1CE1">
            <w:pPr>
              <w:keepNext/>
              <w:keepLines/>
              <w:tabs>
                <w:tab w:val="left" w:pos="708"/>
                <w:tab w:val="center" w:pos="4536"/>
                <w:tab w:val="right" w:pos="9072"/>
              </w:tabs>
              <w:rPr>
                <w:rFonts w:ascii="Tahoma" w:hAnsi="Tahoma"/>
                <w:b/>
                <w:i w:val="0"/>
                <w:sz w:val="20"/>
                <w:lang w:val="x-none"/>
              </w:rPr>
            </w:pPr>
          </w:p>
        </w:tc>
        <w:tc>
          <w:tcPr>
            <w:tcW w:w="6994" w:type="dxa"/>
            <w:tcBorders>
              <w:top w:val="nil"/>
              <w:left w:val="nil"/>
              <w:bottom w:val="single" w:sz="4" w:space="0" w:color="auto"/>
              <w:right w:val="nil"/>
            </w:tcBorders>
            <w:shd w:val="pct10" w:color="auto" w:fill="auto"/>
          </w:tcPr>
          <w:p w:rsidR="005D1CE1" w:rsidRDefault="005D1CE1">
            <w:pPr>
              <w:keepNext/>
              <w:keepLines/>
              <w:tabs>
                <w:tab w:val="center" w:pos="4536"/>
                <w:tab w:val="right" w:pos="9072"/>
              </w:tabs>
              <w:rPr>
                <w:rFonts w:ascii="Tahoma" w:hAnsi="Tahoma"/>
                <w:b/>
                <w:i w:val="0"/>
                <w:sz w:val="20"/>
                <w:lang w:val="x-none"/>
              </w:rPr>
            </w:pPr>
          </w:p>
          <w:p w:rsidR="005D1CE1" w:rsidRDefault="005D1CE1">
            <w:pPr>
              <w:keepNext/>
              <w:keepLines/>
              <w:tabs>
                <w:tab w:val="center" w:pos="4536"/>
                <w:tab w:val="right" w:pos="9072"/>
              </w:tabs>
              <w:rPr>
                <w:rFonts w:ascii="Tahoma" w:hAnsi="Tahoma"/>
                <w:b/>
                <w:i w:val="0"/>
                <w:sz w:val="20"/>
                <w:lang w:val="x-none"/>
              </w:rPr>
            </w:pPr>
            <w:r>
              <w:rPr>
                <w:rFonts w:ascii="Tahoma" w:hAnsi="Tahoma"/>
                <w:b/>
                <w:i w:val="0"/>
                <w:sz w:val="20"/>
                <w:lang w:val="x-none"/>
              </w:rPr>
              <w:t xml:space="preserve">_____________________________________________________  </w:t>
            </w:r>
          </w:p>
        </w:tc>
      </w:tr>
      <w:tr w:rsidR="005D1CE1" w:rsidTr="005D1CE1">
        <w:trPr>
          <w:trHeight w:val="266"/>
        </w:trPr>
        <w:tc>
          <w:tcPr>
            <w:tcW w:w="2500" w:type="dxa"/>
          </w:tcPr>
          <w:p w:rsidR="005D1CE1" w:rsidRDefault="005D1CE1">
            <w:pPr>
              <w:keepNext/>
              <w:keepLines/>
              <w:tabs>
                <w:tab w:val="left" w:pos="708"/>
                <w:tab w:val="center" w:pos="4536"/>
                <w:tab w:val="right" w:pos="9072"/>
              </w:tabs>
              <w:rPr>
                <w:rFonts w:ascii="Tahoma" w:hAnsi="Tahoma"/>
                <w:b/>
                <w:i w:val="0"/>
                <w:sz w:val="20"/>
                <w:lang w:val="x-none"/>
              </w:rPr>
            </w:pPr>
            <w:r>
              <w:rPr>
                <w:rFonts w:ascii="Tahoma" w:hAnsi="Tahoma"/>
                <w:b/>
                <w:i w:val="0"/>
                <w:sz w:val="20"/>
                <w:lang w:val="x-none"/>
              </w:rPr>
              <w:t>NASLOV:</w:t>
            </w:r>
          </w:p>
          <w:p w:rsidR="005D1CE1" w:rsidRDefault="005D1CE1">
            <w:pPr>
              <w:keepNext/>
              <w:keepLines/>
              <w:tabs>
                <w:tab w:val="left" w:pos="708"/>
                <w:tab w:val="center" w:pos="4536"/>
                <w:tab w:val="right" w:pos="9072"/>
              </w:tabs>
              <w:rPr>
                <w:rFonts w:ascii="Tahoma" w:hAnsi="Tahoma"/>
                <w:b/>
                <w:i w:val="0"/>
                <w:sz w:val="20"/>
                <w:lang w:val="x-none"/>
              </w:rPr>
            </w:pPr>
          </w:p>
        </w:tc>
        <w:tc>
          <w:tcPr>
            <w:tcW w:w="6994" w:type="dxa"/>
            <w:tcBorders>
              <w:top w:val="nil"/>
              <w:left w:val="nil"/>
              <w:bottom w:val="single" w:sz="4" w:space="0" w:color="auto"/>
              <w:right w:val="nil"/>
            </w:tcBorders>
            <w:shd w:val="pct10" w:color="auto" w:fill="auto"/>
          </w:tcPr>
          <w:p w:rsidR="005D1CE1" w:rsidRDefault="005D1CE1">
            <w:pPr>
              <w:keepNext/>
              <w:keepLines/>
              <w:tabs>
                <w:tab w:val="left" w:pos="708"/>
                <w:tab w:val="center" w:pos="4536"/>
                <w:tab w:val="right" w:pos="9072"/>
              </w:tabs>
              <w:rPr>
                <w:rFonts w:ascii="Tahoma" w:hAnsi="Tahoma"/>
                <w:b/>
                <w:i w:val="0"/>
                <w:sz w:val="20"/>
                <w:lang w:val="x-none"/>
              </w:rPr>
            </w:pPr>
          </w:p>
          <w:p w:rsidR="005D1CE1" w:rsidRDefault="005D1CE1">
            <w:pPr>
              <w:keepNext/>
              <w:keepLines/>
              <w:tabs>
                <w:tab w:val="left" w:pos="708"/>
                <w:tab w:val="center" w:pos="4536"/>
                <w:tab w:val="right" w:pos="9072"/>
              </w:tabs>
              <w:rPr>
                <w:rFonts w:ascii="Tahoma" w:hAnsi="Tahoma"/>
                <w:b/>
                <w:i w:val="0"/>
                <w:sz w:val="20"/>
                <w:lang w:val="x-none"/>
              </w:rPr>
            </w:pPr>
          </w:p>
        </w:tc>
      </w:tr>
    </w:tbl>
    <w:p w:rsidR="005D1CE1" w:rsidRDefault="005D1CE1" w:rsidP="005D1CE1">
      <w:pPr>
        <w:keepNext/>
        <w:keepLines/>
        <w:rPr>
          <w:rFonts w:ascii="Tahoma" w:hAnsi="Tahoma"/>
          <w:i w:val="0"/>
          <w:sz w:val="16"/>
          <w:szCs w:val="16"/>
        </w:rPr>
      </w:pPr>
    </w:p>
    <w:p w:rsidR="005D1CE1" w:rsidRDefault="005D1CE1" w:rsidP="005D1CE1">
      <w:pPr>
        <w:keepNext/>
        <w:keepLines/>
        <w:jc w:val="center"/>
        <w:rPr>
          <w:rFonts w:ascii="Tahoma" w:hAnsi="Tahoma"/>
          <w:i w:val="0"/>
          <w:sz w:val="20"/>
        </w:rPr>
      </w:pPr>
      <w:r>
        <w:rPr>
          <w:rFonts w:ascii="Tahoma" w:hAnsi="Tahoma"/>
          <w:i w:val="0"/>
          <w:sz w:val="20"/>
        </w:rPr>
        <w:t>ki se javljamo na javni razpis:</w:t>
      </w:r>
    </w:p>
    <w:p w:rsidR="005D1CE1" w:rsidRDefault="005D1CE1" w:rsidP="005D1CE1">
      <w:pPr>
        <w:keepNext/>
        <w:keepLines/>
        <w:jc w:val="center"/>
        <w:rPr>
          <w:rFonts w:ascii="Tahoma" w:hAnsi="Tahoma"/>
          <w:i w:val="0"/>
          <w:sz w:val="16"/>
          <w:szCs w:val="16"/>
        </w:rPr>
      </w:pPr>
    </w:p>
    <w:p w:rsidR="005D1CE1" w:rsidRDefault="005D1CE1" w:rsidP="005D1CE1">
      <w:pPr>
        <w:keepNext/>
        <w:keepLines/>
        <w:jc w:val="center"/>
        <w:rPr>
          <w:rFonts w:ascii="Tahoma" w:hAnsi="Tahoma" w:cs="Tahoma"/>
          <w:i w:val="0"/>
          <w:sz w:val="20"/>
        </w:rPr>
      </w:pPr>
      <w:r>
        <w:rPr>
          <w:rFonts w:ascii="Tahoma" w:hAnsi="Tahoma" w:cs="Tahoma"/>
          <w:b/>
          <w:i w:val="0"/>
          <w:sz w:val="20"/>
        </w:rPr>
        <w:t>rekonstrukcija Čufarjeve ulice med Resljevo cesto in Kotnikovo ulico</w:t>
      </w:r>
    </w:p>
    <w:p w:rsidR="005D1CE1" w:rsidRDefault="005D1CE1" w:rsidP="005D1CE1">
      <w:pPr>
        <w:keepNext/>
        <w:keepLines/>
        <w:jc w:val="center"/>
        <w:rPr>
          <w:rFonts w:ascii="Tahoma" w:hAnsi="Tahoma"/>
          <w:i w:val="0"/>
          <w:sz w:val="20"/>
        </w:rPr>
      </w:pPr>
    </w:p>
    <w:p w:rsidR="005D1CE1" w:rsidRDefault="005D1CE1" w:rsidP="005D1CE1">
      <w:pPr>
        <w:keepNext/>
        <w:keepLines/>
        <w:jc w:val="center"/>
        <w:rPr>
          <w:rFonts w:ascii="Tahoma" w:hAnsi="Tahoma"/>
          <w:i w:val="0"/>
          <w:sz w:val="20"/>
        </w:rPr>
      </w:pPr>
      <w:r>
        <w:rPr>
          <w:rFonts w:ascii="Tahoma" w:hAnsi="Tahoma"/>
          <w:b/>
          <w:i w:val="0"/>
          <w:spacing w:val="20"/>
          <w:sz w:val="20"/>
        </w:rPr>
        <w:t>IZJAVLJAMO</w:t>
      </w:r>
      <w:r>
        <w:rPr>
          <w:rFonts w:ascii="Tahoma" w:hAnsi="Tahoma"/>
          <w:i w:val="0"/>
          <w:spacing w:val="20"/>
          <w:sz w:val="20"/>
        </w:rPr>
        <w:t>,</w:t>
      </w:r>
    </w:p>
    <w:p w:rsidR="005D1CE1" w:rsidRDefault="005D1CE1" w:rsidP="005D1CE1">
      <w:pPr>
        <w:keepNext/>
        <w:keepLines/>
        <w:jc w:val="center"/>
        <w:rPr>
          <w:rFonts w:ascii="Tahoma" w:hAnsi="Tahoma"/>
          <w:i w:val="0"/>
          <w:sz w:val="20"/>
        </w:rPr>
      </w:pPr>
      <w:r>
        <w:rPr>
          <w:rFonts w:ascii="Tahoma" w:hAnsi="Tahoma"/>
          <w:i w:val="0"/>
          <w:sz w:val="20"/>
        </w:rPr>
        <w:t xml:space="preserve">da smo seznanjeni z </w:t>
      </w:r>
    </w:p>
    <w:p w:rsidR="005D1CE1" w:rsidRDefault="005D1CE1" w:rsidP="005D1CE1">
      <w:pPr>
        <w:keepNext/>
        <w:keepLines/>
        <w:jc w:val="center"/>
        <w:rPr>
          <w:rFonts w:ascii="Tahoma" w:hAnsi="Tahoma"/>
          <w:i w:val="0"/>
          <w:sz w:val="16"/>
          <w:szCs w:val="16"/>
        </w:rPr>
      </w:pPr>
    </w:p>
    <w:p w:rsidR="005D1CE1" w:rsidRDefault="005D1CE1" w:rsidP="005D1CE1">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i w:val="0"/>
          <w:sz w:val="20"/>
        </w:rPr>
      </w:pPr>
    </w:p>
    <w:p w:rsidR="005D1CE1" w:rsidRDefault="005D1CE1" w:rsidP="005D1CE1">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i w:val="0"/>
        </w:rPr>
      </w:pPr>
      <w:r>
        <w:rPr>
          <w:rFonts w:ascii="Tahoma" w:hAnsi="Tahoma"/>
          <w:b/>
          <w:i w:val="0"/>
        </w:rPr>
        <w:t xml:space="preserve">ZDRAVSTVENIMI ZAHTEVAMI ZA ZUNANJE IZVAJALCE , </w:t>
      </w:r>
    </w:p>
    <w:p w:rsidR="005D1CE1" w:rsidRDefault="005D1CE1" w:rsidP="005D1CE1">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i w:val="0"/>
        </w:rPr>
      </w:pPr>
      <w:r>
        <w:rPr>
          <w:rFonts w:ascii="Tahoma" w:hAnsi="Tahoma"/>
          <w:b/>
          <w:i w:val="0"/>
        </w:rPr>
        <w:t>KI PRI SVOJEM DELU PRIHAJAJO V STIK Z PITNO VODO</w:t>
      </w:r>
    </w:p>
    <w:p w:rsidR="005D1CE1" w:rsidRDefault="005D1CE1" w:rsidP="005D1CE1">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jc w:val="center"/>
        <w:rPr>
          <w:rFonts w:ascii="Tahoma" w:hAnsi="Tahoma"/>
          <w:i w:val="0"/>
          <w:sz w:val="20"/>
        </w:rPr>
      </w:pPr>
      <w:r>
        <w:rPr>
          <w:rFonts w:ascii="Tahoma" w:hAnsi="Tahoma"/>
          <w:i w:val="0"/>
          <w:sz w:val="20"/>
        </w:rPr>
        <w:t xml:space="preserve">in da bomo izpolnjevali zahteve iz Pravilnika o zdravstvenih zahtevah za osebe, ki pri delu v proizvodnji in prometu z živili prihajajo v stik z živili </w:t>
      </w:r>
      <w:r>
        <w:rPr>
          <w:rFonts w:ascii="Tahoma" w:hAnsi="Tahoma" w:cs="Tahoma"/>
          <w:i w:val="0"/>
          <w:sz w:val="20"/>
        </w:rPr>
        <w:t xml:space="preserve">(Ur. l. RS št. 82/03 in 25/09), </w:t>
      </w:r>
      <w:r>
        <w:rPr>
          <w:rFonts w:ascii="Tahoma" w:hAnsi="Tahoma"/>
          <w:i w:val="0"/>
          <w:sz w:val="20"/>
        </w:rPr>
        <w:t xml:space="preserve">in ob podpisu </w:t>
      </w:r>
      <w:r>
        <w:rPr>
          <w:rFonts w:ascii="Tahoma" w:hAnsi="Tahoma" w:cs="Tahoma"/>
          <w:i w:val="0"/>
          <w:sz w:val="20"/>
        </w:rPr>
        <w:t>pogodbe</w:t>
      </w:r>
      <w:r>
        <w:rPr>
          <w:rFonts w:ascii="Tahoma" w:hAnsi="Tahoma"/>
          <w:i w:val="0"/>
          <w:sz w:val="20"/>
        </w:rPr>
        <w:t xml:space="preserve"> predali podpisana soglasja zaposlenih.</w:t>
      </w:r>
    </w:p>
    <w:p w:rsidR="005D1CE1" w:rsidRDefault="005D1CE1" w:rsidP="005D1CE1">
      <w:pPr>
        <w:keepNext/>
        <w:keepLines/>
        <w:rPr>
          <w:rFonts w:ascii="Tahoma" w:hAnsi="Tahoma"/>
          <w:i w:val="0"/>
          <w:sz w:val="20"/>
        </w:rPr>
      </w:pPr>
    </w:p>
    <w:p w:rsidR="005D1CE1" w:rsidRDefault="005D1CE1" w:rsidP="005D1CE1">
      <w:pPr>
        <w:keepNext/>
        <w:keepLines/>
        <w:jc w:val="both"/>
        <w:rPr>
          <w:rFonts w:ascii="Tahoma" w:hAnsi="Tahoma"/>
          <w:i w:val="0"/>
          <w:sz w:val="16"/>
        </w:rPr>
      </w:pPr>
      <w:r>
        <w:rPr>
          <w:rFonts w:ascii="Tahoma" w:hAnsi="Tahoma"/>
          <w:i w:val="0"/>
          <w:sz w:val="16"/>
          <w:u w:val="single"/>
        </w:rPr>
        <w:t>Pravilnik o zdravstvenih zahtevah za osebe, ki pri delu v proizvodnji in prometu z živili prihajajo v stik z živili (Ur. l. RS št. 82/03 in 25/09),</w:t>
      </w:r>
      <w:r>
        <w:rPr>
          <w:rFonts w:ascii="Tahoma" w:hAnsi="Tahoma" w:cs="Tahoma"/>
          <w:i w:val="0"/>
          <w:sz w:val="20"/>
        </w:rPr>
        <w:t xml:space="preserve"> </w:t>
      </w:r>
      <w:r>
        <w:rPr>
          <w:rFonts w:ascii="Tahoma" w:hAnsi="Tahoma"/>
          <w:i w:val="0"/>
          <w:sz w:val="16"/>
        </w:rPr>
        <w:t>določa :</w:t>
      </w:r>
    </w:p>
    <w:p w:rsidR="005D1CE1" w:rsidRDefault="005D1CE1" w:rsidP="00C20DBF">
      <w:pPr>
        <w:keepNext/>
        <w:keepLines/>
        <w:numPr>
          <w:ilvl w:val="0"/>
          <w:numId w:val="25"/>
        </w:numPr>
        <w:tabs>
          <w:tab w:val="num" w:pos="1068"/>
        </w:tabs>
        <w:ind w:left="1068"/>
        <w:jc w:val="both"/>
        <w:rPr>
          <w:rFonts w:ascii="Tahoma" w:hAnsi="Tahoma"/>
          <w:i w:val="0"/>
          <w:sz w:val="16"/>
        </w:rPr>
      </w:pPr>
      <w:r>
        <w:rPr>
          <w:rFonts w:ascii="Tahoma" w:hAnsi="Tahoma"/>
          <w:i w:val="0"/>
          <w:sz w:val="16"/>
        </w:rPr>
        <w:t xml:space="preserve">zdravstvene zahteve za osebe, ki pri delu v proizvodnji in prometu z živili , </w:t>
      </w:r>
      <w:r>
        <w:rPr>
          <w:rFonts w:ascii="Tahoma" w:hAnsi="Tahoma"/>
          <w:i w:val="0"/>
          <w:sz w:val="16"/>
          <w:u w:val="single"/>
        </w:rPr>
        <w:t>vključno z pitno vodo</w:t>
      </w:r>
      <w:r>
        <w:rPr>
          <w:rFonts w:ascii="Tahoma" w:hAnsi="Tahoma"/>
          <w:i w:val="0"/>
          <w:sz w:val="16"/>
        </w:rPr>
        <w:t xml:space="preserve"> , prihajajo stalno ali občasno v stik z živili ( pitno vodo) </w:t>
      </w:r>
    </w:p>
    <w:p w:rsidR="005D1CE1" w:rsidRDefault="005D1CE1" w:rsidP="00C20DBF">
      <w:pPr>
        <w:keepNext/>
        <w:keepLines/>
        <w:numPr>
          <w:ilvl w:val="0"/>
          <w:numId w:val="25"/>
        </w:numPr>
        <w:tabs>
          <w:tab w:val="num" w:pos="1068"/>
        </w:tabs>
        <w:ind w:left="1068"/>
        <w:jc w:val="both"/>
        <w:rPr>
          <w:rFonts w:ascii="Tahoma" w:hAnsi="Tahoma"/>
          <w:i w:val="0"/>
          <w:sz w:val="16"/>
        </w:rPr>
      </w:pPr>
      <w:r>
        <w:rPr>
          <w:rFonts w:ascii="Tahoma" w:hAnsi="Tahoma"/>
          <w:i w:val="0"/>
          <w:sz w:val="16"/>
        </w:rPr>
        <w:t>dolžnosti oseb</w:t>
      </w:r>
    </w:p>
    <w:p w:rsidR="005D1CE1" w:rsidRDefault="005D1CE1" w:rsidP="00C20DBF">
      <w:pPr>
        <w:keepNext/>
        <w:keepLines/>
        <w:numPr>
          <w:ilvl w:val="0"/>
          <w:numId w:val="25"/>
        </w:numPr>
        <w:tabs>
          <w:tab w:val="num" w:pos="1068"/>
        </w:tabs>
        <w:ind w:left="1068"/>
        <w:jc w:val="both"/>
        <w:rPr>
          <w:rFonts w:ascii="Tahoma" w:hAnsi="Tahoma"/>
          <w:i w:val="0"/>
          <w:sz w:val="16"/>
        </w:rPr>
      </w:pPr>
      <w:r>
        <w:rPr>
          <w:rFonts w:ascii="Tahoma" w:hAnsi="Tahoma"/>
          <w:i w:val="0"/>
          <w:sz w:val="16"/>
        </w:rPr>
        <w:t>obseg, način in pogoje za opravljanje pregledov oseb</w:t>
      </w:r>
    </w:p>
    <w:p w:rsidR="005D1CE1" w:rsidRDefault="005D1CE1" w:rsidP="00C20DBF">
      <w:pPr>
        <w:keepNext/>
        <w:keepLines/>
        <w:numPr>
          <w:ilvl w:val="0"/>
          <w:numId w:val="25"/>
        </w:numPr>
        <w:tabs>
          <w:tab w:val="num" w:pos="1068"/>
        </w:tabs>
        <w:ind w:left="1068"/>
        <w:jc w:val="both"/>
        <w:rPr>
          <w:rFonts w:ascii="Tahoma" w:hAnsi="Tahoma"/>
          <w:i w:val="0"/>
          <w:sz w:val="16"/>
        </w:rPr>
      </w:pPr>
      <w:r>
        <w:rPr>
          <w:rFonts w:ascii="Tahoma" w:hAnsi="Tahoma"/>
          <w:i w:val="0"/>
          <w:sz w:val="16"/>
        </w:rPr>
        <w:t>dolžnosti nosilcev živilske dejavnosti</w:t>
      </w:r>
    </w:p>
    <w:p w:rsidR="005D1CE1" w:rsidRDefault="005D1CE1" w:rsidP="005D1CE1">
      <w:pPr>
        <w:keepNext/>
        <w:keepLines/>
        <w:jc w:val="both"/>
        <w:rPr>
          <w:rFonts w:ascii="Tahoma" w:hAnsi="Tahoma"/>
          <w:i w:val="0"/>
          <w:sz w:val="16"/>
        </w:rPr>
      </w:pPr>
    </w:p>
    <w:p w:rsidR="005D1CE1" w:rsidRDefault="005D1CE1" w:rsidP="005D1CE1">
      <w:pPr>
        <w:keepNext/>
        <w:keepLines/>
        <w:jc w:val="both"/>
        <w:rPr>
          <w:rFonts w:ascii="Tahoma" w:hAnsi="Tahoma"/>
          <w:b/>
          <w:i w:val="0"/>
          <w:sz w:val="16"/>
        </w:rPr>
      </w:pPr>
      <w:r>
        <w:rPr>
          <w:rFonts w:ascii="Tahoma" w:hAnsi="Tahoma"/>
          <w:b/>
          <w:i w:val="0"/>
          <w:sz w:val="16"/>
        </w:rPr>
        <w:t>Stik z živili ( pitno vodo) v smislu tega pravilnika pomeni stik z:</w:t>
      </w:r>
    </w:p>
    <w:p w:rsidR="005D1CE1" w:rsidRDefault="005D1CE1" w:rsidP="00C20DBF">
      <w:pPr>
        <w:keepNext/>
        <w:keepLines/>
        <w:numPr>
          <w:ilvl w:val="0"/>
          <w:numId w:val="26"/>
        </w:numPr>
        <w:tabs>
          <w:tab w:val="num" w:pos="1068"/>
        </w:tabs>
        <w:ind w:left="1068"/>
        <w:jc w:val="both"/>
        <w:rPr>
          <w:rFonts w:ascii="Tahoma" w:hAnsi="Tahoma"/>
          <w:i w:val="0"/>
          <w:sz w:val="16"/>
        </w:rPr>
      </w:pPr>
      <w:r>
        <w:rPr>
          <w:rFonts w:ascii="Tahoma" w:hAnsi="Tahoma"/>
          <w:i w:val="0"/>
          <w:sz w:val="16"/>
        </w:rPr>
        <w:t>delovno opremo,</w:t>
      </w:r>
    </w:p>
    <w:p w:rsidR="005D1CE1" w:rsidRDefault="005D1CE1" w:rsidP="00C20DBF">
      <w:pPr>
        <w:keepNext/>
        <w:keepLines/>
        <w:numPr>
          <w:ilvl w:val="0"/>
          <w:numId w:val="26"/>
        </w:numPr>
        <w:tabs>
          <w:tab w:val="num" w:pos="1068"/>
        </w:tabs>
        <w:ind w:left="1068"/>
        <w:jc w:val="both"/>
        <w:rPr>
          <w:rFonts w:ascii="Tahoma" w:hAnsi="Tahoma"/>
          <w:i w:val="0"/>
          <w:sz w:val="16"/>
        </w:rPr>
      </w:pPr>
      <w:r>
        <w:rPr>
          <w:rFonts w:ascii="Tahoma" w:hAnsi="Tahoma"/>
          <w:i w:val="0"/>
          <w:sz w:val="16"/>
        </w:rPr>
        <w:t>delovnimi površinami,</w:t>
      </w:r>
    </w:p>
    <w:p w:rsidR="005D1CE1" w:rsidRDefault="005D1CE1" w:rsidP="00C20DBF">
      <w:pPr>
        <w:keepNext/>
        <w:keepLines/>
        <w:numPr>
          <w:ilvl w:val="0"/>
          <w:numId w:val="26"/>
        </w:numPr>
        <w:tabs>
          <w:tab w:val="num" w:pos="1068"/>
        </w:tabs>
        <w:ind w:left="1068"/>
        <w:jc w:val="both"/>
        <w:rPr>
          <w:rFonts w:ascii="Tahoma" w:hAnsi="Tahoma"/>
          <w:i w:val="0"/>
          <w:sz w:val="16"/>
        </w:rPr>
      </w:pPr>
      <w:r>
        <w:rPr>
          <w:rFonts w:ascii="Tahoma" w:hAnsi="Tahoma"/>
          <w:i w:val="0"/>
          <w:sz w:val="16"/>
        </w:rPr>
        <w:t>predmeti ali materiali, ki neposredno prihajajo v stik z živili.</w:t>
      </w:r>
    </w:p>
    <w:p w:rsidR="005D1CE1" w:rsidRDefault="005D1CE1" w:rsidP="005D1CE1">
      <w:pPr>
        <w:keepNext/>
        <w:keepLines/>
        <w:jc w:val="both"/>
        <w:rPr>
          <w:rFonts w:ascii="Tahoma" w:hAnsi="Tahoma"/>
          <w:i w:val="0"/>
          <w:sz w:val="16"/>
        </w:rPr>
      </w:pPr>
    </w:p>
    <w:p w:rsidR="005D1CE1" w:rsidRDefault="005D1CE1" w:rsidP="005D1CE1">
      <w:pPr>
        <w:keepNext/>
        <w:keepLines/>
        <w:ind w:right="-2"/>
        <w:jc w:val="both"/>
        <w:rPr>
          <w:rFonts w:ascii="Tahoma" w:hAnsi="Tahoma"/>
          <w:b/>
          <w:i w:val="0"/>
          <w:sz w:val="16"/>
          <w:lang w:val="x-none"/>
        </w:rPr>
      </w:pPr>
      <w:r>
        <w:rPr>
          <w:rFonts w:ascii="Tahoma" w:hAnsi="Tahoma"/>
          <w:b/>
          <w:i w:val="0"/>
          <w:sz w:val="16"/>
          <w:lang w:val="x-none"/>
        </w:rPr>
        <w:t>Zahteve za zunanje izvajalce, ki izvajajo pogodbena ali druga dela za JAVNO PODJETJE VODOVOD KANALIZACIJA</w:t>
      </w:r>
      <w:r>
        <w:rPr>
          <w:rFonts w:ascii="Tahoma" w:hAnsi="Tahoma"/>
          <w:b/>
          <w:i w:val="0"/>
          <w:sz w:val="16"/>
        </w:rPr>
        <w:t xml:space="preserve"> SNAGA</w:t>
      </w:r>
      <w:r>
        <w:rPr>
          <w:rFonts w:ascii="Tahoma" w:hAnsi="Tahoma"/>
          <w:b/>
          <w:i w:val="0"/>
          <w:sz w:val="16"/>
          <w:lang w:val="x-none"/>
        </w:rPr>
        <w:t>:</w:t>
      </w:r>
    </w:p>
    <w:p w:rsidR="005D1CE1" w:rsidRDefault="005D1CE1" w:rsidP="00C20DBF">
      <w:pPr>
        <w:keepNext/>
        <w:keepLines/>
        <w:numPr>
          <w:ilvl w:val="0"/>
          <w:numId w:val="27"/>
        </w:numPr>
        <w:tabs>
          <w:tab w:val="num" w:pos="1068"/>
        </w:tabs>
        <w:ind w:left="1068"/>
        <w:jc w:val="both"/>
        <w:rPr>
          <w:rFonts w:ascii="Tahoma" w:hAnsi="Tahoma"/>
          <w:i w:val="0"/>
          <w:sz w:val="16"/>
        </w:rPr>
      </w:pPr>
      <w:r>
        <w:rPr>
          <w:rFonts w:ascii="Tahoma" w:hAnsi="Tahoma"/>
          <w:i w:val="0"/>
          <w:sz w:val="16"/>
        </w:rPr>
        <w:t>Pred pričetkom pogodbenega ali drugega dela mora izvajalec obvestiti JAVNO PODJETJE VODOVOD KANALIZACIJA SNAGA d.o.o. o zdravstvenem stanju zaposlenih, ki bodo opravljali delo, in sicer s:</w:t>
      </w:r>
    </w:p>
    <w:p w:rsidR="005D1CE1" w:rsidRDefault="005D1CE1" w:rsidP="00C20DBF">
      <w:pPr>
        <w:keepNext/>
        <w:keepLines/>
        <w:numPr>
          <w:ilvl w:val="2"/>
          <w:numId w:val="26"/>
        </w:numPr>
        <w:tabs>
          <w:tab w:val="num" w:pos="1560"/>
          <w:tab w:val="num" w:pos="1788"/>
        </w:tabs>
        <w:ind w:left="1560" w:hanging="284"/>
        <w:jc w:val="both"/>
        <w:rPr>
          <w:rFonts w:ascii="Tahoma" w:hAnsi="Tahoma"/>
          <w:i w:val="0"/>
          <w:sz w:val="16"/>
        </w:rPr>
      </w:pPr>
      <w:r>
        <w:rPr>
          <w:rFonts w:ascii="Tahoma" w:hAnsi="Tahoma"/>
          <w:i w:val="0"/>
          <w:sz w:val="16"/>
        </w:rPr>
        <w:t>predložitvijo podpisanih Prilog 14 (Soglasje osebe k obveznosti prijavljanja bolezni, ki se lahko prenašajo z delom) za vse zaposlene, ki bodo pri svojem delu prihajali stalno ali občasno v stik s pitno vodo,</w:t>
      </w:r>
    </w:p>
    <w:p w:rsidR="005D1CE1" w:rsidRDefault="005D1CE1" w:rsidP="00C20DBF">
      <w:pPr>
        <w:keepNext/>
        <w:keepLines/>
        <w:numPr>
          <w:ilvl w:val="2"/>
          <w:numId w:val="26"/>
        </w:numPr>
        <w:tabs>
          <w:tab w:val="num" w:pos="1560"/>
          <w:tab w:val="num" w:pos="1788"/>
        </w:tabs>
        <w:ind w:left="1560" w:hanging="284"/>
        <w:jc w:val="both"/>
        <w:rPr>
          <w:rFonts w:ascii="Tahoma" w:hAnsi="Tahoma"/>
          <w:i w:val="0"/>
          <w:sz w:val="16"/>
        </w:rPr>
      </w:pPr>
      <w:r>
        <w:rPr>
          <w:rFonts w:ascii="Tahoma" w:hAnsi="Tahoma"/>
          <w:i w:val="0"/>
          <w:sz w:val="16"/>
        </w:rPr>
        <w:t>predložitvijo podpisanih Prilog 14.a (Individualna izjava o bolezenskih znakih ) za vse zaposlene, ki bodo pri svojem delu prihajali stalno ali občasno v stik z pitno vodo, da se ugotovi začetno zdravstveno stanje zaposlenih.</w:t>
      </w:r>
    </w:p>
    <w:p w:rsidR="005D1CE1" w:rsidRDefault="005D1CE1" w:rsidP="005D1CE1">
      <w:pPr>
        <w:keepNext/>
        <w:keepLines/>
        <w:jc w:val="both"/>
        <w:rPr>
          <w:rFonts w:ascii="Tahoma" w:hAnsi="Tahoma"/>
          <w:i w:val="0"/>
          <w:sz w:val="16"/>
        </w:rPr>
      </w:pPr>
    </w:p>
    <w:p w:rsidR="005D1CE1" w:rsidRDefault="005D1CE1" w:rsidP="00C20DBF">
      <w:pPr>
        <w:keepNext/>
        <w:keepLines/>
        <w:numPr>
          <w:ilvl w:val="0"/>
          <w:numId w:val="28"/>
        </w:numPr>
        <w:tabs>
          <w:tab w:val="num" w:pos="1068"/>
        </w:tabs>
        <w:ind w:left="1068"/>
        <w:jc w:val="both"/>
        <w:rPr>
          <w:rFonts w:ascii="Tahoma" w:hAnsi="Tahoma"/>
          <w:i w:val="0"/>
          <w:sz w:val="16"/>
        </w:rPr>
      </w:pPr>
      <w:r>
        <w:rPr>
          <w:rFonts w:ascii="Tahoma" w:hAnsi="Tahoma"/>
          <w:i w:val="0"/>
          <w:sz w:val="16"/>
        </w:rPr>
        <w:t>V primeru pojava bolezenskih znakov iz Priloge 13.a pri zaposlenem pred ali med izvajanjem pogodbenega ali drugega dela mora izvajalec del obvestiti JAVNO PODJETJE VODOVOD KANALIZACIJA SNAGA d.o.o.:</w:t>
      </w:r>
    </w:p>
    <w:p w:rsidR="005D1CE1" w:rsidRDefault="005D1CE1" w:rsidP="00C20DBF">
      <w:pPr>
        <w:keepNext/>
        <w:keepLines/>
        <w:numPr>
          <w:ilvl w:val="3"/>
          <w:numId w:val="28"/>
        </w:numPr>
        <w:tabs>
          <w:tab w:val="num" w:pos="1560"/>
          <w:tab w:val="num" w:pos="2508"/>
        </w:tabs>
        <w:ind w:left="1560" w:hanging="284"/>
        <w:jc w:val="both"/>
        <w:rPr>
          <w:rFonts w:ascii="Tahoma" w:hAnsi="Tahoma"/>
          <w:i w:val="0"/>
          <w:sz w:val="16"/>
        </w:rPr>
      </w:pPr>
      <w:r>
        <w:rPr>
          <w:rFonts w:ascii="Tahoma" w:hAnsi="Tahoma"/>
          <w:i w:val="0"/>
          <w:sz w:val="16"/>
        </w:rPr>
        <w:t xml:space="preserve">o napotitvi in ugotovitvah ter morebitnem ukrepanju javnega zdravstvenega zavoda, ki je opravil pregled zaposlenega in </w:t>
      </w:r>
    </w:p>
    <w:p w:rsidR="005D1CE1" w:rsidRDefault="005D1CE1" w:rsidP="00C20DBF">
      <w:pPr>
        <w:keepNext/>
        <w:keepLines/>
        <w:numPr>
          <w:ilvl w:val="3"/>
          <w:numId w:val="28"/>
        </w:numPr>
        <w:tabs>
          <w:tab w:val="num" w:pos="1560"/>
          <w:tab w:val="num" w:pos="2508"/>
        </w:tabs>
        <w:ind w:left="1560" w:hanging="284"/>
        <w:jc w:val="both"/>
        <w:rPr>
          <w:rFonts w:ascii="Tahoma" w:hAnsi="Tahoma"/>
          <w:i w:val="0"/>
          <w:sz w:val="16"/>
        </w:rPr>
      </w:pPr>
      <w:r>
        <w:rPr>
          <w:rFonts w:ascii="Tahoma" w:hAnsi="Tahoma"/>
          <w:i w:val="0"/>
          <w:sz w:val="16"/>
        </w:rPr>
        <w:t>predložiti Potrdilo o pregledu osebe, ki pri delu prihaja v stik z živili iz Priloge 14b.</w:t>
      </w:r>
    </w:p>
    <w:p w:rsidR="005D1CE1" w:rsidRDefault="005D1CE1" w:rsidP="005D1CE1">
      <w:pPr>
        <w:keepNext/>
        <w:keepLines/>
        <w:tabs>
          <w:tab w:val="num" w:pos="2508"/>
        </w:tabs>
        <w:jc w:val="both"/>
        <w:rPr>
          <w:rFonts w:ascii="Tahoma" w:hAnsi="Tahoma"/>
          <w:i w:val="0"/>
          <w:sz w:val="16"/>
        </w:rPr>
      </w:pPr>
    </w:p>
    <w:p w:rsidR="005D1CE1" w:rsidRDefault="005D1CE1" w:rsidP="005D1CE1">
      <w:pPr>
        <w:keepNext/>
        <w:keepLines/>
        <w:tabs>
          <w:tab w:val="num" w:pos="2508"/>
        </w:tabs>
        <w:jc w:val="both"/>
        <w:rPr>
          <w:rFonts w:ascii="Tahoma" w:hAnsi="Tahoma"/>
          <w:i w:val="0"/>
          <w:sz w:val="16"/>
        </w:rPr>
      </w:pPr>
    </w:p>
    <w:p w:rsidR="005D1CE1" w:rsidRDefault="005D1CE1" w:rsidP="005D1CE1">
      <w:pPr>
        <w:keepNext/>
        <w:keepLines/>
        <w:tabs>
          <w:tab w:val="num" w:pos="2508"/>
        </w:tabs>
        <w:jc w:val="both"/>
        <w:rPr>
          <w:rFonts w:ascii="Tahoma" w:hAnsi="Tahoma"/>
          <w:i w:val="0"/>
          <w:sz w:val="16"/>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5D1CE1" w:rsidTr="005D1CE1">
        <w:trPr>
          <w:trHeight w:val="235"/>
        </w:trPr>
        <w:tc>
          <w:tcPr>
            <w:tcW w:w="2410" w:type="dxa"/>
          </w:tcPr>
          <w:p w:rsidR="005D1CE1" w:rsidRDefault="005D1CE1">
            <w:pPr>
              <w:keepNext/>
              <w:keepLines/>
              <w:jc w:val="both"/>
              <w:rPr>
                <w:rFonts w:ascii="Tahoma" w:hAnsi="Tahoma"/>
                <w:i w:val="0"/>
                <w:snapToGrid w:val="0"/>
                <w:sz w:val="20"/>
              </w:rPr>
            </w:pPr>
          </w:p>
        </w:tc>
        <w:tc>
          <w:tcPr>
            <w:tcW w:w="2693" w:type="dxa"/>
          </w:tcPr>
          <w:p w:rsidR="005D1CE1" w:rsidRDefault="005D1CE1">
            <w:pPr>
              <w:keepNext/>
              <w:keepLines/>
              <w:jc w:val="center"/>
              <w:rPr>
                <w:rFonts w:ascii="Tahoma" w:hAnsi="Tahoma"/>
                <w:i w:val="0"/>
                <w:snapToGrid w:val="0"/>
                <w:sz w:val="20"/>
              </w:rPr>
            </w:pPr>
          </w:p>
        </w:tc>
        <w:tc>
          <w:tcPr>
            <w:tcW w:w="4395" w:type="dxa"/>
          </w:tcPr>
          <w:p w:rsidR="005D1CE1" w:rsidRDefault="005D1CE1">
            <w:pPr>
              <w:keepNext/>
              <w:keepLines/>
              <w:jc w:val="both"/>
              <w:rPr>
                <w:rFonts w:ascii="Tahoma" w:hAnsi="Tahoma"/>
                <w:i w:val="0"/>
                <w:snapToGrid w:val="0"/>
                <w:sz w:val="20"/>
              </w:rPr>
            </w:pPr>
          </w:p>
        </w:tc>
      </w:tr>
      <w:tr w:rsidR="005D1CE1" w:rsidTr="005D1CE1">
        <w:trPr>
          <w:trHeight w:val="235"/>
        </w:trPr>
        <w:tc>
          <w:tcPr>
            <w:tcW w:w="2410" w:type="dxa"/>
            <w:tcBorders>
              <w:top w:val="single" w:sz="4" w:space="0" w:color="auto"/>
              <w:left w:val="nil"/>
              <w:bottom w:val="nil"/>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(kraj, datum)</w:t>
            </w:r>
          </w:p>
        </w:tc>
        <w:tc>
          <w:tcPr>
            <w:tcW w:w="2693" w:type="dxa"/>
            <w:hideMark/>
          </w:tcPr>
          <w:p w:rsidR="005D1CE1" w:rsidRDefault="005D1CE1">
            <w:pPr>
              <w:keepNext/>
              <w:keepLines/>
              <w:jc w:val="center"/>
              <w:rPr>
                <w:rFonts w:ascii="Tahoma" w:hAnsi="Tahoma"/>
                <w:i w:val="0"/>
                <w:snapToGrid w:val="0"/>
                <w:sz w:val="20"/>
              </w:rPr>
            </w:pPr>
            <w:r>
              <w:rPr>
                <w:rFonts w:ascii="Tahoma" w:hAnsi="Tahoma"/>
                <w:i w:val="0"/>
                <w:snapToGrid w:val="0"/>
                <w:sz w:val="20"/>
              </w:rPr>
              <w:t>žig</w:t>
            </w:r>
          </w:p>
        </w:tc>
        <w:tc>
          <w:tcPr>
            <w:tcW w:w="4395" w:type="dxa"/>
            <w:tcBorders>
              <w:top w:val="single" w:sz="4" w:space="0" w:color="auto"/>
              <w:left w:val="nil"/>
              <w:bottom w:val="nil"/>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(Ime in priimek ter podpis odgovorne osebe)</w:t>
            </w:r>
          </w:p>
        </w:tc>
      </w:tr>
    </w:tbl>
    <w:p w:rsidR="005D1CE1" w:rsidRDefault="005D1CE1" w:rsidP="005D1CE1">
      <w:pPr>
        <w:keepNext/>
        <w:keepLines/>
        <w:rPr>
          <w:rFonts w:ascii="Tahoma" w:hAnsi="Tahoma" w:cs="Tahoma"/>
          <w:i w:val="0"/>
          <w:sz w:val="16"/>
        </w:rPr>
      </w:pPr>
    </w:p>
    <w:p w:rsidR="005D1CE1" w:rsidRDefault="005D1CE1" w:rsidP="005D1CE1">
      <w:pPr>
        <w:keepNext/>
        <w:keepLines/>
        <w:rPr>
          <w:rFonts w:ascii="Tahoma" w:hAnsi="Tahoma" w:cs="Tahoma"/>
          <w:i w:val="0"/>
          <w:sz w:val="16"/>
        </w:rPr>
      </w:pPr>
      <w:r>
        <w:rPr>
          <w:rFonts w:ascii="Tahoma" w:hAnsi="Tahoma" w:cs="Tahoma"/>
          <w:i w:val="0"/>
          <w:sz w:val="16"/>
        </w:rPr>
        <w:br w:type="page"/>
      </w:r>
    </w:p>
    <w:p w:rsidR="005D1CE1" w:rsidRDefault="005D1CE1" w:rsidP="005D1CE1">
      <w:pPr>
        <w:keepNext/>
        <w:keepLines/>
        <w:rPr>
          <w:rFonts w:ascii="Tahoma" w:hAnsi="Tahoma" w:cs="Tahoma"/>
          <w:i w:val="0"/>
          <w:sz w:val="16"/>
        </w:rPr>
      </w:pPr>
    </w:p>
    <w:tbl>
      <w:tblPr>
        <w:tblW w:w="949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9"/>
        <w:gridCol w:w="1236"/>
      </w:tblGrid>
      <w:tr w:rsidR="005D1CE1" w:rsidTr="005D1CE1">
        <w:trPr>
          <w:trHeight w:val="100"/>
        </w:trPr>
        <w:tc>
          <w:tcPr>
            <w:tcW w:w="8257" w:type="dxa"/>
            <w:tcBorders>
              <w:top w:val="single" w:sz="4" w:space="0" w:color="auto"/>
              <w:left w:val="single" w:sz="4" w:space="0" w:color="auto"/>
              <w:bottom w:val="single" w:sz="4" w:space="0" w:color="auto"/>
              <w:right w:val="single" w:sz="4" w:space="0" w:color="808080"/>
            </w:tcBorders>
            <w:hideMark/>
          </w:tcPr>
          <w:p w:rsidR="005D1CE1" w:rsidRDefault="005D1CE1">
            <w:pPr>
              <w:keepNext/>
              <w:keepLines/>
              <w:rPr>
                <w:rFonts w:ascii="Tahoma" w:hAnsi="Tahoma"/>
                <w:i w:val="0"/>
                <w:sz w:val="20"/>
              </w:rPr>
            </w:pPr>
            <w:r>
              <w:rPr>
                <w:rFonts w:ascii="Tahoma" w:hAnsi="Tahoma"/>
                <w:i w:val="0"/>
                <w:sz w:val="20"/>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rsidR="005D1CE1" w:rsidRDefault="005D1CE1">
            <w:pPr>
              <w:keepNext/>
              <w:keepLines/>
              <w:rPr>
                <w:rFonts w:ascii="Tahoma" w:hAnsi="Tahoma"/>
                <w:b/>
                <w:sz w:val="20"/>
              </w:rPr>
            </w:pPr>
            <w:r w:rsidRPr="00F760A8">
              <w:rPr>
                <w:rFonts w:ascii="Tahoma" w:hAnsi="Tahoma"/>
                <w:b/>
                <w:sz w:val="20"/>
              </w:rPr>
              <w:t>Priloga 1</w:t>
            </w:r>
            <w:r w:rsidR="007A7DA2" w:rsidRPr="00F760A8">
              <w:rPr>
                <w:rFonts w:ascii="Tahoma" w:hAnsi="Tahoma"/>
                <w:b/>
                <w:sz w:val="20"/>
              </w:rPr>
              <w:t>1</w:t>
            </w:r>
          </w:p>
        </w:tc>
      </w:tr>
    </w:tbl>
    <w:p w:rsidR="005D1CE1" w:rsidRDefault="005D1CE1" w:rsidP="005D1CE1">
      <w:pPr>
        <w:keepNext/>
        <w:keepLines/>
        <w:tabs>
          <w:tab w:val="left" w:pos="567"/>
          <w:tab w:val="left" w:pos="993"/>
        </w:tabs>
        <w:ind w:left="1213"/>
        <w:rPr>
          <w:rFonts w:ascii="Tahoma" w:hAnsi="Tahoma"/>
          <w:i w:val="0"/>
          <w:sz w:val="16"/>
        </w:rPr>
      </w:pPr>
    </w:p>
    <w:p w:rsidR="005D1CE1" w:rsidRDefault="005D1CE1" w:rsidP="005D1CE1">
      <w:pPr>
        <w:keepNext/>
        <w:keepLines/>
        <w:tabs>
          <w:tab w:val="left" w:pos="567"/>
          <w:tab w:val="num" w:pos="851"/>
          <w:tab w:val="left" w:pos="993"/>
        </w:tabs>
        <w:jc w:val="both"/>
        <w:rPr>
          <w:rFonts w:ascii="Tahoma" w:hAnsi="Tahoma"/>
          <w:i w:val="0"/>
          <w:sz w:val="20"/>
          <w:lang w:val="x-none"/>
        </w:rPr>
      </w:pPr>
    </w:p>
    <w:p w:rsidR="005D1CE1" w:rsidRDefault="005D1CE1" w:rsidP="005D1CE1">
      <w:pPr>
        <w:keepNext/>
        <w:keepLines/>
        <w:tabs>
          <w:tab w:val="left" w:pos="567"/>
          <w:tab w:val="num" w:pos="851"/>
          <w:tab w:val="left" w:pos="993"/>
        </w:tabs>
        <w:jc w:val="both"/>
        <w:rPr>
          <w:rFonts w:ascii="Tahoma" w:hAnsi="Tahoma"/>
          <w:i w:val="0"/>
          <w:sz w:val="20"/>
          <w:lang w:val="x-none"/>
        </w:rPr>
      </w:pPr>
    </w:p>
    <w:p w:rsidR="005D1CE1" w:rsidRDefault="005D1CE1" w:rsidP="005D1CE1">
      <w:pPr>
        <w:keepNext/>
        <w:keepLines/>
        <w:jc w:val="center"/>
        <w:rPr>
          <w:rFonts w:ascii="Tahoma" w:hAnsi="Tahoma"/>
          <w:b/>
          <w:i w:val="0"/>
          <w:sz w:val="20"/>
        </w:rPr>
      </w:pPr>
      <w:r>
        <w:rPr>
          <w:rFonts w:ascii="Tahoma" w:hAnsi="Tahoma"/>
          <w:b/>
          <w:i w:val="0"/>
          <w:sz w:val="20"/>
        </w:rPr>
        <w:t>VZOREC</w:t>
      </w:r>
    </w:p>
    <w:p w:rsidR="005D1CE1" w:rsidRDefault="005D1CE1" w:rsidP="005D1CE1">
      <w:pPr>
        <w:keepNext/>
        <w:keepLines/>
        <w:rPr>
          <w:rFonts w:ascii="Tahoma" w:hAnsi="Tahoma" w:cs="Tahoma"/>
          <w:i w:val="0"/>
          <w:sz w:val="20"/>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5D1CE1" w:rsidTr="005D1CE1">
        <w:trPr>
          <w:trHeight w:val="268"/>
        </w:trPr>
        <w:tc>
          <w:tcPr>
            <w:tcW w:w="2500" w:type="dxa"/>
          </w:tcPr>
          <w:p w:rsidR="005D1CE1" w:rsidRDefault="005D1CE1">
            <w:pPr>
              <w:keepNext/>
              <w:keepLines/>
              <w:tabs>
                <w:tab w:val="left" w:pos="708"/>
                <w:tab w:val="center" w:pos="4536"/>
                <w:tab w:val="right" w:pos="9072"/>
              </w:tabs>
              <w:rPr>
                <w:rFonts w:ascii="Tahoma" w:hAnsi="Tahoma" w:cs="Tahoma"/>
                <w:b/>
                <w:i w:val="0"/>
                <w:sz w:val="20"/>
                <w:lang w:val="x-none"/>
              </w:rPr>
            </w:pPr>
            <w:r>
              <w:rPr>
                <w:rFonts w:ascii="Tahoma" w:hAnsi="Tahoma" w:cs="Tahoma"/>
                <w:b/>
                <w:i w:val="0"/>
                <w:sz w:val="20"/>
                <w:lang w:val="x-none"/>
              </w:rPr>
              <w:t>PONUDNIK – NAZIV:</w:t>
            </w:r>
          </w:p>
          <w:p w:rsidR="005D1CE1" w:rsidRDefault="005D1CE1">
            <w:pPr>
              <w:keepNext/>
              <w:keepLines/>
              <w:tabs>
                <w:tab w:val="left" w:pos="708"/>
                <w:tab w:val="center" w:pos="4536"/>
                <w:tab w:val="right" w:pos="9072"/>
              </w:tabs>
              <w:rPr>
                <w:rFonts w:ascii="Tahoma" w:hAnsi="Tahoma" w:cs="Tahoma"/>
                <w:b/>
                <w:i w:val="0"/>
                <w:sz w:val="20"/>
                <w:lang w:val="x-none"/>
              </w:rPr>
            </w:pPr>
          </w:p>
        </w:tc>
        <w:tc>
          <w:tcPr>
            <w:tcW w:w="6994" w:type="dxa"/>
            <w:tcBorders>
              <w:top w:val="nil"/>
              <w:left w:val="nil"/>
              <w:bottom w:val="single" w:sz="4" w:space="0" w:color="auto"/>
              <w:right w:val="nil"/>
            </w:tcBorders>
            <w:shd w:val="pct5" w:color="auto" w:fill="auto"/>
            <w:hideMark/>
          </w:tcPr>
          <w:p w:rsidR="005D1CE1" w:rsidRDefault="005D1CE1">
            <w:pPr>
              <w:keepNext/>
              <w:keepLines/>
              <w:tabs>
                <w:tab w:val="center" w:pos="4536"/>
                <w:tab w:val="right" w:pos="9072"/>
              </w:tabs>
              <w:rPr>
                <w:rFonts w:ascii="Tahoma" w:hAnsi="Tahoma" w:cs="Tahoma"/>
                <w:b/>
                <w:i w:val="0"/>
                <w:sz w:val="20"/>
                <w:lang w:val="x-none"/>
              </w:rPr>
            </w:pPr>
            <w:r>
              <w:rPr>
                <w:rFonts w:ascii="Tahoma" w:hAnsi="Tahoma" w:cs="Tahoma"/>
                <w:b/>
                <w:i w:val="0"/>
                <w:sz w:val="20"/>
                <w:lang w:val="x-none"/>
              </w:rPr>
              <w:t xml:space="preserve">_____________________________________________________ </w:t>
            </w:r>
          </w:p>
        </w:tc>
      </w:tr>
      <w:tr w:rsidR="005D1CE1" w:rsidTr="005D1CE1">
        <w:trPr>
          <w:trHeight w:val="153"/>
        </w:trPr>
        <w:tc>
          <w:tcPr>
            <w:tcW w:w="2500" w:type="dxa"/>
          </w:tcPr>
          <w:p w:rsidR="005D1CE1" w:rsidRDefault="005D1CE1">
            <w:pPr>
              <w:keepNext/>
              <w:keepLines/>
              <w:tabs>
                <w:tab w:val="left" w:pos="708"/>
                <w:tab w:val="center" w:pos="4536"/>
                <w:tab w:val="right" w:pos="9072"/>
              </w:tabs>
              <w:rPr>
                <w:rFonts w:ascii="Tahoma" w:hAnsi="Tahoma" w:cs="Tahoma"/>
                <w:b/>
                <w:i w:val="0"/>
                <w:sz w:val="20"/>
                <w:lang w:val="x-none"/>
              </w:rPr>
            </w:pPr>
          </w:p>
        </w:tc>
        <w:tc>
          <w:tcPr>
            <w:tcW w:w="6994" w:type="dxa"/>
          </w:tcPr>
          <w:p w:rsidR="005D1CE1" w:rsidRDefault="005D1CE1">
            <w:pPr>
              <w:keepNext/>
              <w:keepLines/>
              <w:tabs>
                <w:tab w:val="left" w:pos="708"/>
                <w:tab w:val="center" w:pos="4536"/>
                <w:tab w:val="right" w:pos="9072"/>
              </w:tabs>
              <w:rPr>
                <w:rFonts w:ascii="Tahoma" w:hAnsi="Tahoma" w:cs="Tahoma"/>
                <w:b/>
                <w:i w:val="0"/>
                <w:sz w:val="20"/>
                <w:lang w:val="x-none"/>
              </w:rPr>
            </w:pPr>
          </w:p>
        </w:tc>
      </w:tr>
      <w:tr w:rsidR="005D1CE1" w:rsidTr="005D1CE1">
        <w:trPr>
          <w:trHeight w:val="266"/>
        </w:trPr>
        <w:tc>
          <w:tcPr>
            <w:tcW w:w="2500" w:type="dxa"/>
          </w:tcPr>
          <w:p w:rsidR="005D1CE1" w:rsidRDefault="005D1CE1">
            <w:pPr>
              <w:keepNext/>
              <w:keepLines/>
              <w:tabs>
                <w:tab w:val="left" w:pos="708"/>
                <w:tab w:val="center" w:pos="4536"/>
                <w:tab w:val="right" w:pos="9072"/>
              </w:tabs>
              <w:rPr>
                <w:rFonts w:ascii="Tahoma" w:hAnsi="Tahoma" w:cs="Tahoma"/>
                <w:b/>
                <w:i w:val="0"/>
                <w:sz w:val="20"/>
                <w:lang w:val="x-none"/>
              </w:rPr>
            </w:pPr>
            <w:r>
              <w:rPr>
                <w:rFonts w:ascii="Tahoma" w:hAnsi="Tahoma" w:cs="Tahoma"/>
                <w:b/>
                <w:i w:val="0"/>
                <w:sz w:val="20"/>
                <w:lang w:val="x-none"/>
              </w:rPr>
              <w:t>NASLOV:</w:t>
            </w:r>
          </w:p>
          <w:p w:rsidR="005D1CE1" w:rsidRDefault="005D1CE1">
            <w:pPr>
              <w:keepNext/>
              <w:keepLines/>
              <w:tabs>
                <w:tab w:val="left" w:pos="708"/>
                <w:tab w:val="center" w:pos="4536"/>
                <w:tab w:val="right" w:pos="9072"/>
              </w:tabs>
              <w:rPr>
                <w:rFonts w:ascii="Tahoma" w:hAnsi="Tahoma" w:cs="Tahoma"/>
                <w:b/>
                <w:i w:val="0"/>
                <w:sz w:val="20"/>
                <w:lang w:val="x-none"/>
              </w:rPr>
            </w:pPr>
          </w:p>
        </w:tc>
        <w:tc>
          <w:tcPr>
            <w:tcW w:w="6994" w:type="dxa"/>
            <w:tcBorders>
              <w:top w:val="nil"/>
              <w:left w:val="nil"/>
              <w:bottom w:val="single" w:sz="4" w:space="0" w:color="auto"/>
              <w:right w:val="nil"/>
            </w:tcBorders>
            <w:shd w:val="pct5" w:color="auto" w:fill="auto"/>
          </w:tcPr>
          <w:p w:rsidR="005D1CE1" w:rsidRDefault="005D1CE1">
            <w:pPr>
              <w:keepNext/>
              <w:keepLines/>
              <w:tabs>
                <w:tab w:val="left" w:pos="708"/>
                <w:tab w:val="center" w:pos="4536"/>
                <w:tab w:val="right" w:pos="9072"/>
              </w:tabs>
              <w:rPr>
                <w:rFonts w:ascii="Tahoma" w:hAnsi="Tahoma" w:cs="Tahoma"/>
                <w:b/>
                <w:i w:val="0"/>
                <w:sz w:val="20"/>
                <w:lang w:val="x-none"/>
              </w:rPr>
            </w:pPr>
          </w:p>
        </w:tc>
      </w:tr>
    </w:tbl>
    <w:p w:rsidR="005D1CE1" w:rsidRDefault="005D1CE1" w:rsidP="005D1CE1">
      <w:pPr>
        <w:keepNext/>
        <w:keepLines/>
        <w:jc w:val="center"/>
        <w:rPr>
          <w:rFonts w:ascii="Tahoma" w:hAnsi="Tahoma" w:cs="Tahoma"/>
          <w:i w:val="0"/>
          <w:sz w:val="20"/>
          <w:lang w:val="x-none"/>
        </w:rPr>
      </w:pPr>
    </w:p>
    <w:p w:rsidR="005D1CE1" w:rsidRDefault="005D1CE1" w:rsidP="005D1CE1">
      <w:pPr>
        <w:keepNext/>
        <w:keepLines/>
        <w:jc w:val="center"/>
        <w:rPr>
          <w:rFonts w:ascii="Tahoma" w:hAnsi="Tahoma" w:cs="Tahoma"/>
          <w:i w:val="0"/>
          <w:sz w:val="20"/>
          <w:lang w:val="x-none"/>
        </w:rPr>
      </w:pPr>
    </w:p>
    <w:p w:rsidR="005D1CE1" w:rsidRDefault="005D1CE1" w:rsidP="005D1CE1">
      <w:pPr>
        <w:keepNext/>
        <w:keepLines/>
        <w:jc w:val="center"/>
        <w:rPr>
          <w:rFonts w:ascii="Tahoma" w:hAnsi="Tahoma" w:cs="Tahoma"/>
          <w:b/>
          <w:i w:val="0"/>
          <w:sz w:val="20"/>
          <w:lang w:val="x-none"/>
        </w:rPr>
      </w:pPr>
      <w:r>
        <w:rPr>
          <w:rFonts w:ascii="Tahoma" w:hAnsi="Tahoma" w:cs="Tahoma"/>
          <w:b/>
          <w:i w:val="0"/>
          <w:sz w:val="20"/>
          <w:lang w:val="x-none"/>
        </w:rPr>
        <w:t xml:space="preserve">SOGLASJE OSEBE K OBVEZNOSTI PRIJAVLJANJA BOLEZNI, KI SE LAHKO </w:t>
      </w:r>
    </w:p>
    <w:p w:rsidR="005D1CE1" w:rsidRDefault="005D1CE1" w:rsidP="005D1CE1">
      <w:pPr>
        <w:keepNext/>
        <w:keepLines/>
        <w:jc w:val="center"/>
        <w:rPr>
          <w:rFonts w:ascii="Tahoma" w:hAnsi="Tahoma" w:cs="Tahoma"/>
          <w:b/>
          <w:i w:val="0"/>
          <w:sz w:val="20"/>
          <w:lang w:val="x-none"/>
        </w:rPr>
      </w:pPr>
      <w:r>
        <w:rPr>
          <w:rFonts w:ascii="Tahoma" w:hAnsi="Tahoma" w:cs="Tahoma"/>
          <w:b/>
          <w:i w:val="0"/>
          <w:sz w:val="20"/>
          <w:lang w:val="x-none"/>
        </w:rPr>
        <w:t>PRENAŠAJO Z DELOM</w:t>
      </w:r>
    </w:p>
    <w:p w:rsidR="005D1CE1" w:rsidRDefault="005D1CE1" w:rsidP="005D1CE1">
      <w:pPr>
        <w:keepNext/>
        <w:keepLines/>
        <w:jc w:val="center"/>
        <w:rPr>
          <w:rFonts w:ascii="Tahoma" w:hAnsi="Tahoma" w:cs="Tahoma"/>
          <w:i w:val="0"/>
          <w:sz w:val="20"/>
        </w:rPr>
      </w:pPr>
    </w:p>
    <w:p w:rsidR="005D1CE1" w:rsidRDefault="005D1CE1" w:rsidP="005D1CE1">
      <w:pPr>
        <w:keepNext/>
        <w:keepLines/>
        <w:rPr>
          <w:rFonts w:ascii="Tahoma" w:hAnsi="Tahoma" w:cs="Tahoma"/>
          <w:i w:val="0"/>
          <w:sz w:val="20"/>
        </w:rPr>
      </w:pPr>
    </w:p>
    <w:p w:rsidR="005D1CE1" w:rsidRDefault="005D1CE1" w:rsidP="005D1CE1">
      <w:pPr>
        <w:keepNext/>
        <w:keepLines/>
        <w:ind w:right="-2"/>
        <w:jc w:val="both"/>
        <w:rPr>
          <w:rFonts w:ascii="Tahoma" w:hAnsi="Tahoma" w:cs="Tahoma"/>
          <w:b/>
          <w:i w:val="0"/>
          <w:sz w:val="20"/>
          <w:lang w:val="x-none"/>
        </w:rPr>
      </w:pPr>
      <w:r>
        <w:rPr>
          <w:rFonts w:ascii="Tahoma" w:hAnsi="Tahoma" w:cs="Tahoma"/>
          <w:b/>
          <w:i w:val="0"/>
          <w:sz w:val="20"/>
          <w:lang w:val="x-none"/>
        </w:rPr>
        <w:t>Podpisani _________________________________ soglašam, da bom takoj obvestil nosilca živilske dejavnosti naročnika ter, če bo potrebno, opravil zdravstvene preglede in/ali prenehal z delom v primeru naslednjih zdravstvenih težav:</w:t>
      </w:r>
    </w:p>
    <w:p w:rsidR="005D1CE1" w:rsidRDefault="005D1CE1" w:rsidP="005D1CE1">
      <w:pPr>
        <w:keepNext/>
        <w:keepLines/>
        <w:jc w:val="both"/>
        <w:rPr>
          <w:rFonts w:ascii="Tahoma" w:hAnsi="Tahoma" w:cs="Tahoma"/>
          <w:i w:val="0"/>
          <w:sz w:val="20"/>
        </w:rPr>
      </w:pPr>
    </w:p>
    <w:p w:rsidR="005D1CE1" w:rsidRDefault="005D1CE1" w:rsidP="00C20DBF">
      <w:pPr>
        <w:keepNext/>
        <w:keepLines/>
        <w:numPr>
          <w:ilvl w:val="0"/>
          <w:numId w:val="30"/>
        </w:numPr>
        <w:jc w:val="both"/>
        <w:rPr>
          <w:rFonts w:ascii="Tahoma" w:hAnsi="Tahoma" w:cs="Tahoma"/>
          <w:i w:val="0"/>
          <w:sz w:val="20"/>
        </w:rPr>
      </w:pPr>
      <w:r>
        <w:rPr>
          <w:rFonts w:ascii="Tahoma" w:hAnsi="Tahoma" w:cs="Tahoma"/>
          <w:i w:val="0"/>
          <w:sz w:val="20"/>
        </w:rPr>
        <w:t>V vsakem primeru:</w:t>
      </w:r>
    </w:p>
    <w:p w:rsidR="005D1CE1" w:rsidRDefault="005D1CE1" w:rsidP="00C20DBF">
      <w:pPr>
        <w:keepNext/>
        <w:keepLines/>
        <w:numPr>
          <w:ilvl w:val="0"/>
          <w:numId w:val="31"/>
        </w:numPr>
        <w:jc w:val="both"/>
        <w:rPr>
          <w:rFonts w:ascii="Tahoma" w:hAnsi="Tahoma" w:cs="Tahoma"/>
          <w:i w:val="0"/>
          <w:sz w:val="20"/>
        </w:rPr>
      </w:pPr>
      <w:r>
        <w:rPr>
          <w:rFonts w:ascii="Tahoma" w:hAnsi="Tahoma" w:cs="Tahoma"/>
          <w:i w:val="0"/>
          <w:sz w:val="20"/>
        </w:rPr>
        <w:t>bruhanje;</w:t>
      </w:r>
    </w:p>
    <w:p w:rsidR="005D1CE1" w:rsidRDefault="005D1CE1" w:rsidP="00C20DBF">
      <w:pPr>
        <w:keepNext/>
        <w:keepLines/>
        <w:numPr>
          <w:ilvl w:val="0"/>
          <w:numId w:val="31"/>
        </w:numPr>
        <w:jc w:val="both"/>
        <w:rPr>
          <w:rFonts w:ascii="Tahoma" w:hAnsi="Tahoma" w:cs="Tahoma"/>
          <w:i w:val="0"/>
          <w:sz w:val="20"/>
        </w:rPr>
      </w:pPr>
      <w:r>
        <w:rPr>
          <w:rFonts w:ascii="Tahoma" w:hAnsi="Tahoma" w:cs="Tahoma"/>
          <w:i w:val="0"/>
          <w:sz w:val="20"/>
        </w:rPr>
        <w:t>driske;</w:t>
      </w:r>
    </w:p>
    <w:p w:rsidR="005D1CE1" w:rsidRDefault="005D1CE1" w:rsidP="00C20DBF">
      <w:pPr>
        <w:keepNext/>
        <w:keepLines/>
        <w:numPr>
          <w:ilvl w:val="0"/>
          <w:numId w:val="31"/>
        </w:numPr>
        <w:jc w:val="both"/>
        <w:rPr>
          <w:rFonts w:ascii="Tahoma" w:hAnsi="Tahoma" w:cs="Tahoma"/>
          <w:i w:val="0"/>
          <w:sz w:val="20"/>
        </w:rPr>
      </w:pPr>
      <w:r>
        <w:rPr>
          <w:rFonts w:ascii="Tahoma" w:hAnsi="Tahoma" w:cs="Tahoma"/>
          <w:i w:val="0"/>
          <w:sz w:val="20"/>
        </w:rPr>
        <w:t>gnojnih sprememb na koži (ognojki, gnojne rane, turi itd.);</w:t>
      </w:r>
    </w:p>
    <w:p w:rsidR="005D1CE1" w:rsidRDefault="005D1CE1" w:rsidP="00C20DBF">
      <w:pPr>
        <w:keepNext/>
        <w:keepLines/>
        <w:numPr>
          <w:ilvl w:val="0"/>
          <w:numId w:val="31"/>
        </w:numPr>
        <w:jc w:val="both"/>
        <w:rPr>
          <w:rFonts w:ascii="Tahoma" w:hAnsi="Tahoma" w:cs="Tahoma"/>
          <w:i w:val="0"/>
          <w:sz w:val="20"/>
        </w:rPr>
      </w:pPr>
      <w:r>
        <w:rPr>
          <w:rFonts w:ascii="Tahoma" w:hAnsi="Tahoma" w:cs="Tahoma"/>
          <w:i w:val="0"/>
          <w:sz w:val="20"/>
        </w:rPr>
        <w:t>izcedka iz ušes, nosu.</w:t>
      </w:r>
    </w:p>
    <w:p w:rsidR="005D1CE1" w:rsidRDefault="005D1CE1" w:rsidP="005D1CE1">
      <w:pPr>
        <w:keepNext/>
        <w:keepLines/>
        <w:jc w:val="both"/>
        <w:rPr>
          <w:rFonts w:ascii="Tahoma" w:hAnsi="Tahoma" w:cs="Tahoma"/>
          <w:i w:val="0"/>
          <w:sz w:val="20"/>
        </w:rPr>
      </w:pPr>
    </w:p>
    <w:p w:rsidR="005D1CE1" w:rsidRDefault="005D1CE1" w:rsidP="00C20DBF">
      <w:pPr>
        <w:keepNext/>
        <w:keepLines/>
        <w:numPr>
          <w:ilvl w:val="0"/>
          <w:numId w:val="30"/>
        </w:numPr>
        <w:jc w:val="both"/>
        <w:rPr>
          <w:rFonts w:ascii="Tahoma" w:hAnsi="Tahoma" w:cs="Tahoma"/>
          <w:i w:val="0"/>
          <w:sz w:val="20"/>
        </w:rPr>
      </w:pPr>
      <w:r>
        <w:rPr>
          <w:rFonts w:ascii="Tahoma" w:hAnsi="Tahoma" w:cs="Tahoma"/>
          <w:i w:val="0"/>
          <w:sz w:val="20"/>
        </w:rPr>
        <w:t>Vsakokrat po preboleli nalezljivi bolezni, pred vrnitvijo na delo.</w:t>
      </w:r>
    </w:p>
    <w:p w:rsidR="005D1CE1" w:rsidRDefault="005D1CE1" w:rsidP="005D1CE1">
      <w:pPr>
        <w:keepNext/>
        <w:keepLines/>
        <w:jc w:val="both"/>
        <w:rPr>
          <w:rFonts w:ascii="Tahoma" w:hAnsi="Tahoma" w:cs="Tahoma"/>
          <w:i w:val="0"/>
          <w:sz w:val="20"/>
        </w:rPr>
      </w:pPr>
    </w:p>
    <w:p w:rsidR="005D1CE1" w:rsidRDefault="005D1CE1" w:rsidP="00C20DBF">
      <w:pPr>
        <w:keepNext/>
        <w:keepLines/>
        <w:numPr>
          <w:ilvl w:val="0"/>
          <w:numId w:val="30"/>
        </w:numPr>
        <w:jc w:val="both"/>
        <w:rPr>
          <w:rFonts w:ascii="Tahoma" w:hAnsi="Tahoma" w:cs="Tahoma"/>
          <w:i w:val="0"/>
          <w:sz w:val="20"/>
        </w:rPr>
      </w:pPr>
      <w:r>
        <w:rPr>
          <w:rFonts w:ascii="Tahoma" w:hAnsi="Tahoma" w:cs="Tahoma"/>
          <w:i w:val="0"/>
          <w:sz w:val="20"/>
        </w:rPr>
        <w:t>V primeru pojava driske in/ali bruhanja v družini.</w:t>
      </w:r>
    </w:p>
    <w:p w:rsidR="005D1CE1" w:rsidRDefault="005D1CE1" w:rsidP="005D1CE1">
      <w:pPr>
        <w:keepNext/>
        <w:keepLines/>
        <w:jc w:val="both"/>
        <w:rPr>
          <w:rFonts w:ascii="Tahoma" w:hAnsi="Tahoma" w:cs="Tahoma"/>
          <w:i w:val="0"/>
          <w:sz w:val="20"/>
        </w:rPr>
      </w:pPr>
    </w:p>
    <w:p w:rsidR="005D1CE1" w:rsidRDefault="005D1CE1" w:rsidP="00C20DBF">
      <w:pPr>
        <w:keepNext/>
        <w:keepLines/>
        <w:numPr>
          <w:ilvl w:val="0"/>
          <w:numId w:val="30"/>
        </w:numPr>
        <w:jc w:val="both"/>
        <w:rPr>
          <w:rFonts w:ascii="Tahoma" w:hAnsi="Tahoma" w:cs="Tahoma"/>
          <w:i w:val="0"/>
          <w:sz w:val="20"/>
        </w:rPr>
      </w:pPr>
      <w:r>
        <w:rPr>
          <w:rFonts w:ascii="Tahoma" w:hAnsi="Tahoma" w:cs="Tahoma"/>
          <w:i w:val="0"/>
          <w:sz w:val="20"/>
        </w:rPr>
        <w:t xml:space="preserve">Po vrnitvi na delo, po daljši odsotnosti, če sem v tem času prebolel drisko ali sem bruhal ali je kdorkoli iz skupine ljudi, s katerimi sem bil v stiku, prebolel drisko ali je bruhal. </w:t>
      </w: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p>
    <w:p w:rsidR="005D1CE1" w:rsidRDefault="005D1CE1" w:rsidP="005D1CE1">
      <w:pPr>
        <w:keepNext/>
        <w:keepLines/>
        <w:ind w:firstLine="360"/>
        <w:jc w:val="both"/>
        <w:rPr>
          <w:rFonts w:ascii="Tahoma" w:hAnsi="Tahoma" w:cs="Tahoma"/>
          <w:i w:val="0"/>
          <w:sz w:val="20"/>
        </w:rPr>
      </w:pPr>
      <w:r>
        <w:rPr>
          <w:rFonts w:ascii="Tahoma" w:hAnsi="Tahoma" w:cs="Tahoma"/>
          <w:i w:val="0"/>
          <w:sz w:val="20"/>
        </w:rPr>
        <w:t xml:space="preserve">Podpis osebe:                                                                     Datum:  </w:t>
      </w:r>
    </w:p>
    <w:p w:rsidR="005D1CE1" w:rsidRDefault="005D1CE1" w:rsidP="005D1CE1">
      <w:pPr>
        <w:keepNext/>
        <w:keepLines/>
        <w:jc w:val="both"/>
        <w:rPr>
          <w:rFonts w:ascii="Tahoma" w:hAnsi="Tahoma"/>
          <w:i w:val="0"/>
          <w:sz w:val="20"/>
          <w:lang w:val="x-none"/>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5D1CE1" w:rsidTr="005D1CE1">
        <w:trPr>
          <w:trHeight w:val="235"/>
        </w:trPr>
        <w:tc>
          <w:tcPr>
            <w:tcW w:w="2410" w:type="dxa"/>
          </w:tcPr>
          <w:p w:rsidR="005D1CE1" w:rsidRDefault="005D1CE1">
            <w:pPr>
              <w:keepNext/>
              <w:keepLines/>
              <w:jc w:val="both"/>
              <w:rPr>
                <w:rFonts w:ascii="Tahoma" w:hAnsi="Tahoma"/>
                <w:i w:val="0"/>
                <w:snapToGrid w:val="0"/>
                <w:sz w:val="20"/>
              </w:rPr>
            </w:pPr>
          </w:p>
        </w:tc>
        <w:tc>
          <w:tcPr>
            <w:tcW w:w="2693" w:type="dxa"/>
          </w:tcPr>
          <w:p w:rsidR="005D1CE1" w:rsidRDefault="005D1CE1">
            <w:pPr>
              <w:keepNext/>
              <w:keepLines/>
              <w:jc w:val="center"/>
              <w:rPr>
                <w:rFonts w:ascii="Tahoma" w:hAnsi="Tahoma"/>
                <w:i w:val="0"/>
                <w:snapToGrid w:val="0"/>
                <w:sz w:val="20"/>
              </w:rPr>
            </w:pPr>
          </w:p>
        </w:tc>
        <w:tc>
          <w:tcPr>
            <w:tcW w:w="4395" w:type="dxa"/>
          </w:tcPr>
          <w:p w:rsidR="005D1CE1" w:rsidRDefault="005D1CE1">
            <w:pPr>
              <w:keepNext/>
              <w:keepLines/>
              <w:jc w:val="both"/>
              <w:rPr>
                <w:rFonts w:ascii="Tahoma" w:hAnsi="Tahoma"/>
                <w:i w:val="0"/>
                <w:snapToGrid w:val="0"/>
                <w:sz w:val="20"/>
              </w:rPr>
            </w:pPr>
          </w:p>
        </w:tc>
      </w:tr>
      <w:tr w:rsidR="005D1CE1" w:rsidTr="005D1CE1">
        <w:trPr>
          <w:trHeight w:val="235"/>
        </w:trPr>
        <w:tc>
          <w:tcPr>
            <w:tcW w:w="2410" w:type="dxa"/>
            <w:tcBorders>
              <w:top w:val="single" w:sz="4" w:space="0" w:color="auto"/>
              <w:left w:val="nil"/>
              <w:bottom w:val="nil"/>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(kraj, datum)</w:t>
            </w:r>
          </w:p>
        </w:tc>
        <w:tc>
          <w:tcPr>
            <w:tcW w:w="2693" w:type="dxa"/>
            <w:hideMark/>
          </w:tcPr>
          <w:p w:rsidR="005D1CE1" w:rsidRDefault="005D1CE1">
            <w:pPr>
              <w:keepNext/>
              <w:keepLines/>
              <w:jc w:val="center"/>
              <w:rPr>
                <w:rFonts w:ascii="Tahoma" w:hAnsi="Tahoma"/>
                <w:i w:val="0"/>
                <w:snapToGrid w:val="0"/>
                <w:sz w:val="20"/>
              </w:rPr>
            </w:pPr>
            <w:r>
              <w:rPr>
                <w:rFonts w:ascii="Tahoma" w:hAnsi="Tahoma"/>
                <w:i w:val="0"/>
                <w:snapToGrid w:val="0"/>
                <w:sz w:val="20"/>
              </w:rPr>
              <w:t>žig</w:t>
            </w:r>
          </w:p>
        </w:tc>
        <w:tc>
          <w:tcPr>
            <w:tcW w:w="4395" w:type="dxa"/>
            <w:tcBorders>
              <w:top w:val="single" w:sz="4" w:space="0" w:color="auto"/>
              <w:left w:val="nil"/>
              <w:bottom w:val="nil"/>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(Ime in priimek ter podpis odgovorne osebe)</w:t>
            </w:r>
          </w:p>
        </w:tc>
      </w:tr>
    </w:tbl>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
        <w:br w:type="page"/>
      </w:r>
    </w:p>
    <w:tbl>
      <w:tblPr>
        <w:tblW w:w="934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4"/>
        <w:gridCol w:w="1481"/>
      </w:tblGrid>
      <w:tr w:rsidR="005D1CE1" w:rsidRPr="005D1CE1" w:rsidTr="005D1CE1">
        <w:tc>
          <w:tcPr>
            <w:tcW w:w="7864" w:type="dxa"/>
            <w:tcBorders>
              <w:top w:val="single" w:sz="4" w:space="0" w:color="auto"/>
              <w:left w:val="single" w:sz="4" w:space="0" w:color="auto"/>
              <w:bottom w:val="single" w:sz="4" w:space="0" w:color="auto"/>
              <w:right w:val="single" w:sz="4" w:space="0" w:color="808080"/>
            </w:tcBorders>
            <w:hideMark/>
          </w:tcPr>
          <w:p w:rsidR="005D1CE1" w:rsidRDefault="005D1CE1">
            <w:pPr>
              <w:keepNext/>
              <w:keepLines/>
              <w:rPr>
                <w:rFonts w:ascii="Tahoma" w:hAnsi="Tahoma"/>
                <w:i w:val="0"/>
                <w:sz w:val="20"/>
              </w:rPr>
            </w:pPr>
            <w:r>
              <w:rPr>
                <w:i w:val="0"/>
                <w:sz w:val="20"/>
              </w:rPr>
              <w:lastRenderedPageBreak/>
              <w:br w:type="page"/>
            </w:r>
            <w:r>
              <w:rPr>
                <w:rFonts w:ascii="Tahoma" w:hAnsi="Tahoma"/>
                <w:i w:val="0"/>
                <w:sz w:val="20"/>
              </w:rPr>
              <w:t>INDIVIDUALNA IZJAVA O BOLEZENSKIH ZNAKIH</w:t>
            </w:r>
          </w:p>
        </w:tc>
        <w:tc>
          <w:tcPr>
            <w:tcW w:w="1481" w:type="dxa"/>
            <w:tcBorders>
              <w:top w:val="single" w:sz="4" w:space="0" w:color="auto"/>
              <w:left w:val="single" w:sz="4" w:space="0" w:color="808080"/>
              <w:bottom w:val="single" w:sz="4" w:space="0" w:color="auto"/>
              <w:right w:val="single" w:sz="4" w:space="0" w:color="auto"/>
            </w:tcBorders>
            <w:hideMark/>
          </w:tcPr>
          <w:p w:rsidR="005D1CE1" w:rsidRPr="005D1CE1" w:rsidRDefault="005D1CE1">
            <w:pPr>
              <w:keepNext/>
              <w:keepLines/>
              <w:rPr>
                <w:rFonts w:ascii="Tahoma" w:hAnsi="Tahoma"/>
                <w:b/>
                <w:sz w:val="20"/>
                <w:highlight w:val="yellow"/>
              </w:rPr>
            </w:pPr>
            <w:r w:rsidRPr="00F760A8">
              <w:rPr>
                <w:rFonts w:ascii="Tahoma" w:hAnsi="Tahoma"/>
                <w:b/>
                <w:sz w:val="20"/>
              </w:rPr>
              <w:t>Priloga 1</w:t>
            </w:r>
            <w:r w:rsidR="007A7DA2" w:rsidRPr="00F760A8">
              <w:rPr>
                <w:rFonts w:ascii="Tahoma" w:hAnsi="Tahoma"/>
                <w:b/>
                <w:sz w:val="20"/>
              </w:rPr>
              <w:t>1</w:t>
            </w:r>
            <w:r w:rsidRPr="00F760A8">
              <w:rPr>
                <w:rFonts w:ascii="Tahoma" w:hAnsi="Tahoma"/>
                <w:b/>
                <w:sz w:val="20"/>
              </w:rPr>
              <w:t>.a</w:t>
            </w:r>
          </w:p>
        </w:tc>
      </w:tr>
    </w:tbl>
    <w:p w:rsidR="005D1CE1" w:rsidRDefault="005D1CE1" w:rsidP="005D1CE1">
      <w:pPr>
        <w:keepNext/>
        <w:keepLines/>
        <w:jc w:val="center"/>
        <w:outlineLvl w:val="5"/>
        <w:rPr>
          <w:rFonts w:ascii="Tahoma" w:hAnsi="Tahoma"/>
          <w:b/>
          <w:i w:val="0"/>
          <w:sz w:val="20"/>
          <w:lang w:val="x-none"/>
        </w:rPr>
      </w:pPr>
    </w:p>
    <w:p w:rsidR="005D1CE1" w:rsidRDefault="005D1CE1" w:rsidP="005D1CE1">
      <w:pPr>
        <w:keepNext/>
        <w:keepLines/>
        <w:jc w:val="center"/>
        <w:outlineLvl w:val="5"/>
        <w:rPr>
          <w:rFonts w:ascii="Tahoma" w:hAnsi="Tahoma"/>
          <w:b/>
          <w:i w:val="0"/>
          <w:sz w:val="20"/>
          <w:lang w:val="x-none"/>
        </w:rPr>
      </w:pPr>
      <w:r>
        <w:rPr>
          <w:rFonts w:ascii="Tahoma" w:hAnsi="Tahoma"/>
          <w:b/>
          <w:i w:val="0"/>
          <w:sz w:val="20"/>
          <w:lang w:val="x-none"/>
        </w:rPr>
        <w:t>VZOREC</w:t>
      </w:r>
    </w:p>
    <w:p w:rsidR="005D1CE1" w:rsidRDefault="005D1CE1" w:rsidP="005D1CE1">
      <w:pPr>
        <w:keepNext/>
        <w:keepLines/>
        <w:rPr>
          <w:rFonts w:ascii="Tahoma" w:hAnsi="Tahoma"/>
          <w:b/>
          <w:i w:val="0"/>
          <w:sz w:val="20"/>
        </w:rPr>
      </w:pPr>
    </w:p>
    <w:tbl>
      <w:tblPr>
        <w:tblW w:w="0" w:type="auto"/>
        <w:tblLayout w:type="fixed"/>
        <w:tblCellMar>
          <w:left w:w="70" w:type="dxa"/>
          <w:right w:w="70" w:type="dxa"/>
        </w:tblCellMar>
        <w:tblLook w:val="04A0" w:firstRow="1" w:lastRow="0" w:firstColumn="1" w:lastColumn="0" w:noHBand="0" w:noVBand="1"/>
      </w:tblPr>
      <w:tblGrid>
        <w:gridCol w:w="2500"/>
        <w:gridCol w:w="6714"/>
      </w:tblGrid>
      <w:tr w:rsidR="005D1CE1" w:rsidTr="005D1CE1">
        <w:trPr>
          <w:trHeight w:val="268"/>
        </w:trPr>
        <w:tc>
          <w:tcPr>
            <w:tcW w:w="2500" w:type="dxa"/>
          </w:tcPr>
          <w:p w:rsidR="005D1CE1" w:rsidRDefault="005D1CE1">
            <w:pPr>
              <w:keepNext/>
              <w:keepLines/>
              <w:tabs>
                <w:tab w:val="left" w:pos="708"/>
                <w:tab w:val="center" w:pos="4536"/>
                <w:tab w:val="right" w:pos="9072"/>
              </w:tabs>
              <w:rPr>
                <w:rFonts w:ascii="Tahoma" w:hAnsi="Tahoma"/>
                <w:b/>
                <w:i w:val="0"/>
                <w:sz w:val="20"/>
                <w:lang w:val="x-none"/>
              </w:rPr>
            </w:pPr>
            <w:r>
              <w:rPr>
                <w:rFonts w:ascii="Tahoma" w:hAnsi="Tahoma"/>
                <w:b/>
                <w:i w:val="0"/>
                <w:sz w:val="20"/>
                <w:lang w:val="x-none"/>
              </w:rPr>
              <w:t>PONUDNIK – NAZIV:</w:t>
            </w:r>
          </w:p>
          <w:p w:rsidR="005D1CE1" w:rsidRDefault="005D1CE1">
            <w:pPr>
              <w:keepNext/>
              <w:keepLines/>
              <w:tabs>
                <w:tab w:val="left" w:pos="708"/>
                <w:tab w:val="center" w:pos="4536"/>
                <w:tab w:val="right" w:pos="9072"/>
              </w:tabs>
              <w:rPr>
                <w:rFonts w:ascii="Tahoma" w:hAnsi="Tahoma"/>
                <w:b/>
                <w:i w:val="0"/>
                <w:sz w:val="20"/>
                <w:lang w:val="x-none"/>
              </w:rPr>
            </w:pPr>
          </w:p>
        </w:tc>
        <w:tc>
          <w:tcPr>
            <w:tcW w:w="6714" w:type="dxa"/>
            <w:tcBorders>
              <w:top w:val="nil"/>
              <w:left w:val="nil"/>
              <w:bottom w:val="single" w:sz="4" w:space="0" w:color="auto"/>
              <w:right w:val="nil"/>
            </w:tcBorders>
            <w:shd w:val="pct10" w:color="auto" w:fill="auto"/>
          </w:tcPr>
          <w:p w:rsidR="005D1CE1" w:rsidRDefault="005D1CE1">
            <w:pPr>
              <w:keepNext/>
              <w:keepLines/>
              <w:tabs>
                <w:tab w:val="center" w:pos="4536"/>
                <w:tab w:val="right" w:pos="9072"/>
              </w:tabs>
              <w:rPr>
                <w:rFonts w:ascii="Tahoma" w:hAnsi="Tahoma"/>
                <w:b/>
                <w:i w:val="0"/>
                <w:sz w:val="20"/>
                <w:lang w:val="x-none"/>
              </w:rPr>
            </w:pPr>
          </w:p>
        </w:tc>
      </w:tr>
      <w:tr w:rsidR="005D1CE1" w:rsidTr="005D1CE1">
        <w:trPr>
          <w:trHeight w:val="153"/>
        </w:trPr>
        <w:tc>
          <w:tcPr>
            <w:tcW w:w="2500" w:type="dxa"/>
          </w:tcPr>
          <w:p w:rsidR="005D1CE1" w:rsidRDefault="005D1CE1">
            <w:pPr>
              <w:keepNext/>
              <w:keepLines/>
              <w:tabs>
                <w:tab w:val="left" w:pos="708"/>
                <w:tab w:val="center" w:pos="4536"/>
                <w:tab w:val="right" w:pos="9072"/>
              </w:tabs>
              <w:rPr>
                <w:rFonts w:ascii="Tahoma" w:hAnsi="Tahoma"/>
                <w:b/>
                <w:i w:val="0"/>
                <w:sz w:val="20"/>
                <w:lang w:val="x-none"/>
              </w:rPr>
            </w:pPr>
          </w:p>
        </w:tc>
        <w:tc>
          <w:tcPr>
            <w:tcW w:w="6714" w:type="dxa"/>
          </w:tcPr>
          <w:p w:rsidR="005D1CE1" w:rsidRDefault="005D1CE1">
            <w:pPr>
              <w:keepNext/>
              <w:keepLines/>
              <w:tabs>
                <w:tab w:val="left" w:pos="708"/>
                <w:tab w:val="center" w:pos="4536"/>
                <w:tab w:val="right" w:pos="9072"/>
              </w:tabs>
              <w:rPr>
                <w:rFonts w:ascii="Tahoma" w:hAnsi="Tahoma"/>
                <w:b/>
                <w:i w:val="0"/>
                <w:sz w:val="20"/>
                <w:lang w:val="x-none"/>
              </w:rPr>
            </w:pPr>
          </w:p>
        </w:tc>
      </w:tr>
      <w:tr w:rsidR="005D1CE1" w:rsidTr="005D1CE1">
        <w:trPr>
          <w:trHeight w:val="266"/>
        </w:trPr>
        <w:tc>
          <w:tcPr>
            <w:tcW w:w="2500" w:type="dxa"/>
          </w:tcPr>
          <w:p w:rsidR="005D1CE1" w:rsidRDefault="005D1CE1">
            <w:pPr>
              <w:keepNext/>
              <w:keepLines/>
              <w:tabs>
                <w:tab w:val="left" w:pos="708"/>
                <w:tab w:val="center" w:pos="4536"/>
                <w:tab w:val="right" w:pos="9072"/>
              </w:tabs>
              <w:rPr>
                <w:rFonts w:ascii="Tahoma" w:hAnsi="Tahoma"/>
                <w:b/>
                <w:i w:val="0"/>
                <w:sz w:val="20"/>
                <w:lang w:val="x-none"/>
              </w:rPr>
            </w:pPr>
            <w:r>
              <w:rPr>
                <w:rFonts w:ascii="Tahoma" w:hAnsi="Tahoma"/>
                <w:b/>
                <w:i w:val="0"/>
                <w:sz w:val="20"/>
                <w:lang w:val="x-none"/>
              </w:rPr>
              <w:t>NASLOV:</w:t>
            </w:r>
          </w:p>
          <w:p w:rsidR="005D1CE1" w:rsidRDefault="005D1CE1">
            <w:pPr>
              <w:keepNext/>
              <w:keepLines/>
              <w:tabs>
                <w:tab w:val="left" w:pos="708"/>
                <w:tab w:val="center" w:pos="4536"/>
                <w:tab w:val="right" w:pos="9072"/>
              </w:tabs>
              <w:rPr>
                <w:rFonts w:ascii="Tahoma" w:hAnsi="Tahoma"/>
                <w:b/>
                <w:i w:val="0"/>
                <w:sz w:val="20"/>
                <w:lang w:val="x-none"/>
              </w:rPr>
            </w:pPr>
          </w:p>
        </w:tc>
        <w:tc>
          <w:tcPr>
            <w:tcW w:w="6714" w:type="dxa"/>
            <w:tcBorders>
              <w:top w:val="nil"/>
              <w:left w:val="nil"/>
              <w:bottom w:val="single" w:sz="4" w:space="0" w:color="auto"/>
              <w:right w:val="nil"/>
            </w:tcBorders>
            <w:shd w:val="pct10" w:color="auto" w:fill="auto"/>
          </w:tcPr>
          <w:p w:rsidR="005D1CE1" w:rsidRDefault="005D1CE1">
            <w:pPr>
              <w:keepNext/>
              <w:keepLines/>
              <w:tabs>
                <w:tab w:val="left" w:pos="708"/>
                <w:tab w:val="center" w:pos="4536"/>
                <w:tab w:val="right" w:pos="9072"/>
              </w:tabs>
              <w:rPr>
                <w:rFonts w:ascii="Tahoma" w:hAnsi="Tahoma"/>
                <w:b/>
                <w:i w:val="0"/>
                <w:sz w:val="20"/>
                <w:lang w:val="x-none"/>
              </w:rPr>
            </w:pPr>
          </w:p>
        </w:tc>
      </w:tr>
    </w:tbl>
    <w:p w:rsidR="005D1CE1" w:rsidRDefault="005D1CE1" w:rsidP="005D1CE1">
      <w:pPr>
        <w:keepNext/>
        <w:keepLines/>
        <w:jc w:val="center"/>
        <w:rPr>
          <w:rFonts w:ascii="Tahoma" w:hAnsi="Tahoma"/>
          <w:b/>
          <w:i w:val="0"/>
          <w:sz w:val="20"/>
        </w:rPr>
      </w:pPr>
    </w:p>
    <w:p w:rsidR="005D1CE1" w:rsidRDefault="005D1CE1" w:rsidP="005D1CE1">
      <w:pPr>
        <w:keepNext/>
        <w:keepLines/>
        <w:tabs>
          <w:tab w:val="left" w:pos="0"/>
          <w:tab w:val="left" w:pos="8080"/>
        </w:tabs>
        <w:jc w:val="both"/>
        <w:outlineLvl w:val="1"/>
        <w:rPr>
          <w:rFonts w:ascii="Tahoma" w:eastAsia="Calibri" w:hAnsi="Tahoma" w:cs="Tahoma"/>
          <w:i w:val="0"/>
          <w:sz w:val="20"/>
          <w:lang w:val="x-none"/>
        </w:rPr>
      </w:pPr>
      <w:r>
        <w:rPr>
          <w:rFonts w:ascii="Tahoma" w:eastAsia="Calibri" w:hAnsi="Tahoma" w:cs="Tahoma"/>
          <w:i w:val="0"/>
          <w:sz w:val="20"/>
          <w:lang w:val="x-none"/>
        </w:rPr>
        <w:t>INDIVIDUALNA IZJAVA O BOLEZENSKIH ZNAKIH</w:t>
      </w:r>
    </w:p>
    <w:p w:rsidR="005D1CE1" w:rsidRDefault="005D1CE1" w:rsidP="005D1CE1">
      <w:pPr>
        <w:keepNext/>
        <w:keepLines/>
        <w:jc w:val="both"/>
        <w:rPr>
          <w:rFonts w:ascii="Tahoma" w:hAnsi="Tahoma"/>
          <w:i w:val="0"/>
          <w:sz w:val="20"/>
        </w:rPr>
      </w:pPr>
    </w:p>
    <w:p w:rsidR="005D1CE1" w:rsidRDefault="005D1CE1" w:rsidP="005D1CE1">
      <w:pPr>
        <w:keepNext/>
        <w:keepLines/>
        <w:jc w:val="both"/>
        <w:rPr>
          <w:rFonts w:ascii="Tahoma" w:hAnsi="Tahoma"/>
          <w:i w:val="0"/>
          <w:sz w:val="20"/>
        </w:rPr>
      </w:pPr>
      <w:r>
        <w:rPr>
          <w:rFonts w:ascii="Tahoma" w:hAnsi="Tahoma"/>
          <w:i w:val="0"/>
          <w:sz w:val="20"/>
        </w:rPr>
        <w:t>Ime in priimek:</w:t>
      </w:r>
      <w:r>
        <w:rPr>
          <w:rFonts w:ascii="Tahoma" w:hAnsi="Tahoma"/>
          <w:i w:val="0"/>
          <w:sz w:val="20"/>
        </w:rPr>
        <w:tab/>
        <w:t>___________________________________________________________</w:t>
      </w:r>
    </w:p>
    <w:p w:rsidR="005D1CE1" w:rsidRDefault="005D1CE1" w:rsidP="005D1CE1">
      <w:pPr>
        <w:keepNext/>
        <w:keepLines/>
        <w:jc w:val="both"/>
        <w:rPr>
          <w:rFonts w:ascii="Tahoma" w:hAnsi="Tahoma"/>
          <w:i w:val="0"/>
          <w:sz w:val="20"/>
        </w:rPr>
      </w:pPr>
    </w:p>
    <w:p w:rsidR="005D1CE1" w:rsidRDefault="005D1CE1" w:rsidP="005D1CE1">
      <w:pPr>
        <w:keepNext/>
        <w:keepLines/>
        <w:rPr>
          <w:rFonts w:ascii="Tahoma" w:hAnsi="Tahoma"/>
          <w:i w:val="0"/>
          <w:sz w:val="20"/>
        </w:rPr>
      </w:pPr>
      <w:r>
        <w:rPr>
          <w:rFonts w:ascii="Tahoma" w:hAnsi="Tahoma"/>
          <w:i w:val="0"/>
          <w:sz w:val="20"/>
        </w:rPr>
        <w:t>Naslov bivališča:___________________________________________________________</w:t>
      </w:r>
    </w:p>
    <w:p w:rsidR="005D1CE1" w:rsidRDefault="005D1CE1" w:rsidP="005D1CE1">
      <w:pPr>
        <w:keepNext/>
        <w:keepLines/>
        <w:jc w:val="both"/>
        <w:rPr>
          <w:rFonts w:ascii="Tahoma" w:hAnsi="Tahoma"/>
          <w:i w:val="0"/>
          <w:sz w:val="20"/>
        </w:rPr>
      </w:pPr>
    </w:p>
    <w:p w:rsidR="005D1CE1" w:rsidRDefault="005D1CE1" w:rsidP="005D1CE1">
      <w:pPr>
        <w:keepNext/>
        <w:keepLines/>
        <w:jc w:val="both"/>
        <w:rPr>
          <w:rFonts w:ascii="Tahoma" w:hAnsi="Tahoma"/>
          <w:i w:val="0"/>
          <w:sz w:val="20"/>
        </w:rPr>
      </w:pPr>
      <w:r>
        <w:rPr>
          <w:rFonts w:ascii="Tahoma" w:hAnsi="Tahoma"/>
          <w:i w:val="0"/>
          <w:sz w:val="20"/>
        </w:rPr>
        <w:t>Delovno mesto:</w:t>
      </w:r>
      <w:r>
        <w:rPr>
          <w:rFonts w:ascii="Tahoma" w:hAnsi="Tahoma"/>
          <w:i w:val="0"/>
          <w:sz w:val="20"/>
        </w:rPr>
        <w:tab/>
        <w:t>___________________________________________________________</w:t>
      </w:r>
    </w:p>
    <w:p w:rsidR="005D1CE1" w:rsidRDefault="005D1CE1" w:rsidP="005D1CE1">
      <w:pPr>
        <w:keepNext/>
        <w:keepLines/>
        <w:jc w:val="both"/>
        <w:rPr>
          <w:rFonts w:ascii="Tahoma" w:hAnsi="Tahoma"/>
          <w:i w:val="0"/>
          <w:sz w:val="20"/>
        </w:rPr>
      </w:pPr>
    </w:p>
    <w:p w:rsidR="005D1CE1" w:rsidRDefault="005D1CE1" w:rsidP="005D1CE1">
      <w:pPr>
        <w:keepNext/>
        <w:keepLines/>
        <w:tabs>
          <w:tab w:val="left" w:pos="708"/>
          <w:tab w:val="left" w:pos="2155"/>
        </w:tabs>
        <w:jc w:val="both"/>
        <w:rPr>
          <w:rFonts w:ascii="Tahoma" w:hAnsi="Tahoma"/>
          <w:i w:val="0"/>
          <w:sz w:val="20"/>
        </w:rPr>
      </w:pPr>
      <w:r>
        <w:rPr>
          <w:rFonts w:ascii="Tahoma" w:hAnsi="Tahoma"/>
          <w:i w:val="0"/>
          <w:sz w:val="20"/>
        </w:rPr>
        <w:t>Opis bolezenskih znakov:</w:t>
      </w:r>
    </w:p>
    <w:p w:rsidR="005D1CE1" w:rsidRDefault="005D1CE1" w:rsidP="005D1CE1">
      <w:pPr>
        <w:keepNext/>
        <w:keepLines/>
        <w:jc w:val="both"/>
        <w:rPr>
          <w:rFonts w:ascii="Tahoma" w:hAnsi="Tahoma"/>
          <w:i w:val="0"/>
          <w:sz w:val="20"/>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5D1CE1" w:rsidTr="005D1CE1">
        <w:tc>
          <w:tcPr>
            <w:tcW w:w="5457" w:type="dxa"/>
            <w:tcBorders>
              <w:top w:val="single" w:sz="18"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b/>
                <w:i w:val="0"/>
                <w:sz w:val="20"/>
              </w:rPr>
            </w:pPr>
            <w:r>
              <w:rPr>
                <w:rFonts w:ascii="Tahoma" w:hAnsi="Tahoma"/>
                <w:b/>
                <w:i w:val="0"/>
                <w:sz w:val="20"/>
              </w:rPr>
              <w:t>Bolezenski znaki</w:t>
            </w:r>
          </w:p>
        </w:tc>
        <w:tc>
          <w:tcPr>
            <w:tcW w:w="992" w:type="dxa"/>
            <w:tcBorders>
              <w:top w:val="single" w:sz="18" w:space="0" w:color="auto"/>
              <w:left w:val="single" w:sz="18" w:space="0" w:color="auto"/>
              <w:bottom w:val="single" w:sz="2" w:space="0" w:color="auto"/>
              <w:right w:val="single" w:sz="18" w:space="0" w:color="auto"/>
            </w:tcBorders>
            <w:hideMark/>
          </w:tcPr>
          <w:p w:rsidR="005D1CE1" w:rsidRDefault="005D1CE1">
            <w:pPr>
              <w:keepNext/>
              <w:keepLines/>
              <w:jc w:val="center"/>
              <w:rPr>
                <w:rFonts w:ascii="Tahoma" w:hAnsi="Tahoma"/>
                <w:b/>
                <w:i w:val="0"/>
                <w:sz w:val="20"/>
              </w:rPr>
            </w:pPr>
            <w:r>
              <w:rPr>
                <w:rFonts w:ascii="Tahoma" w:hAnsi="Tahoma"/>
                <w:b/>
                <w:i w:val="0"/>
                <w:sz w:val="20"/>
              </w:rPr>
              <w:t>Da</w:t>
            </w:r>
          </w:p>
        </w:tc>
        <w:tc>
          <w:tcPr>
            <w:tcW w:w="992" w:type="dxa"/>
            <w:tcBorders>
              <w:top w:val="single" w:sz="18" w:space="0" w:color="auto"/>
              <w:left w:val="single" w:sz="18" w:space="0" w:color="auto"/>
              <w:bottom w:val="single" w:sz="2" w:space="0" w:color="auto"/>
              <w:right w:val="single" w:sz="18" w:space="0" w:color="auto"/>
            </w:tcBorders>
            <w:hideMark/>
          </w:tcPr>
          <w:p w:rsidR="005D1CE1" w:rsidRDefault="005D1CE1">
            <w:pPr>
              <w:keepNext/>
              <w:keepLines/>
              <w:jc w:val="center"/>
              <w:rPr>
                <w:rFonts w:ascii="Tahoma" w:hAnsi="Tahoma"/>
                <w:b/>
                <w:i w:val="0"/>
                <w:sz w:val="20"/>
              </w:rPr>
            </w:pPr>
            <w:r>
              <w:rPr>
                <w:rFonts w:ascii="Tahoma" w:hAnsi="Tahoma"/>
                <w:b/>
                <w:i w:val="0"/>
                <w:sz w:val="20"/>
              </w:rPr>
              <w:t>Ne</w:t>
            </w:r>
          </w:p>
        </w:tc>
        <w:tc>
          <w:tcPr>
            <w:tcW w:w="1771" w:type="dxa"/>
            <w:tcBorders>
              <w:top w:val="single" w:sz="18"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b/>
                <w:i w:val="0"/>
                <w:sz w:val="20"/>
              </w:rPr>
            </w:pPr>
            <w:r>
              <w:rPr>
                <w:rFonts w:ascii="Tahoma" w:hAnsi="Tahoma"/>
                <w:b/>
                <w:i w:val="0"/>
                <w:sz w:val="20"/>
              </w:rPr>
              <w:t>Datum pojava</w:t>
            </w:r>
          </w:p>
        </w:tc>
      </w:tr>
      <w:tr w:rsidR="005D1CE1" w:rsidTr="005D1CE1">
        <w:tc>
          <w:tcPr>
            <w:tcW w:w="5457" w:type="dxa"/>
            <w:tcBorders>
              <w:top w:val="single" w:sz="2"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i w:val="0"/>
                <w:sz w:val="20"/>
              </w:rPr>
            </w:pPr>
            <w:r>
              <w:rPr>
                <w:rFonts w:ascii="Tahoma" w:hAnsi="Tahoma"/>
                <w:i w:val="0"/>
                <w:sz w:val="20"/>
              </w:rPr>
              <w:t xml:space="preserve">Bruhanje </w:t>
            </w: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both"/>
              <w:rPr>
                <w:rFonts w:ascii="Tahoma" w:hAnsi="Tahoma"/>
                <w:i w:val="0"/>
                <w:sz w:val="20"/>
              </w:rPr>
            </w:pPr>
          </w:p>
        </w:tc>
      </w:tr>
      <w:tr w:rsidR="005D1CE1" w:rsidTr="005D1CE1">
        <w:tc>
          <w:tcPr>
            <w:tcW w:w="5457" w:type="dxa"/>
            <w:tcBorders>
              <w:top w:val="single" w:sz="2"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i w:val="0"/>
                <w:sz w:val="20"/>
              </w:rPr>
            </w:pPr>
            <w:r>
              <w:rPr>
                <w:rFonts w:ascii="Tahoma" w:hAnsi="Tahoma"/>
                <w:i w:val="0"/>
                <w:sz w:val="20"/>
              </w:rPr>
              <w:t>Driska</w:t>
            </w: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both"/>
              <w:rPr>
                <w:rFonts w:ascii="Tahoma" w:hAnsi="Tahoma"/>
                <w:i w:val="0"/>
                <w:sz w:val="20"/>
              </w:rPr>
            </w:pPr>
          </w:p>
        </w:tc>
      </w:tr>
      <w:tr w:rsidR="005D1CE1" w:rsidTr="005D1CE1">
        <w:tc>
          <w:tcPr>
            <w:tcW w:w="5457" w:type="dxa"/>
            <w:tcBorders>
              <w:top w:val="single" w:sz="2"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i w:val="0"/>
                <w:sz w:val="20"/>
              </w:rPr>
            </w:pPr>
            <w:r>
              <w:rPr>
                <w:rFonts w:ascii="Tahoma" w:hAnsi="Tahoma"/>
                <w:i w:val="0"/>
                <w:sz w:val="20"/>
              </w:rPr>
              <w:t>Zlatenica</w:t>
            </w: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both"/>
              <w:rPr>
                <w:rFonts w:ascii="Tahoma" w:hAnsi="Tahoma"/>
                <w:i w:val="0"/>
                <w:sz w:val="20"/>
              </w:rPr>
            </w:pPr>
          </w:p>
        </w:tc>
      </w:tr>
      <w:tr w:rsidR="005D1CE1" w:rsidTr="005D1CE1">
        <w:tc>
          <w:tcPr>
            <w:tcW w:w="5457" w:type="dxa"/>
            <w:tcBorders>
              <w:top w:val="single" w:sz="2"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i w:val="0"/>
                <w:sz w:val="20"/>
              </w:rPr>
            </w:pPr>
            <w:r>
              <w:rPr>
                <w:rFonts w:ascii="Tahoma" w:hAnsi="Tahoma"/>
                <w:i w:val="0"/>
                <w:sz w:val="20"/>
              </w:rPr>
              <w:t>Gnojne spremembe na koži, ob nohtih, očesni ječmen, gnojne rane</w:t>
            </w: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both"/>
              <w:rPr>
                <w:rFonts w:ascii="Tahoma" w:hAnsi="Tahoma"/>
                <w:i w:val="0"/>
                <w:sz w:val="20"/>
              </w:rPr>
            </w:pPr>
          </w:p>
        </w:tc>
      </w:tr>
      <w:tr w:rsidR="005D1CE1" w:rsidTr="005D1CE1">
        <w:tc>
          <w:tcPr>
            <w:tcW w:w="5457" w:type="dxa"/>
            <w:tcBorders>
              <w:top w:val="single" w:sz="2"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i w:val="0"/>
                <w:sz w:val="20"/>
              </w:rPr>
            </w:pPr>
            <w:r>
              <w:rPr>
                <w:rFonts w:ascii="Tahoma" w:hAnsi="Tahoma"/>
                <w:i w:val="0"/>
                <w:sz w:val="20"/>
              </w:rPr>
              <w:t>Izcedek iz oči, ušes, nosu</w:t>
            </w: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both"/>
              <w:rPr>
                <w:rFonts w:ascii="Tahoma" w:hAnsi="Tahoma"/>
                <w:i w:val="0"/>
                <w:sz w:val="20"/>
              </w:rPr>
            </w:pPr>
          </w:p>
        </w:tc>
      </w:tr>
      <w:tr w:rsidR="005D1CE1" w:rsidTr="005D1CE1">
        <w:tc>
          <w:tcPr>
            <w:tcW w:w="5457" w:type="dxa"/>
            <w:tcBorders>
              <w:top w:val="single" w:sz="2" w:space="0" w:color="auto"/>
              <w:left w:val="single" w:sz="18" w:space="0" w:color="auto"/>
              <w:bottom w:val="single" w:sz="2" w:space="0" w:color="auto"/>
              <w:right w:val="single" w:sz="18" w:space="0" w:color="auto"/>
            </w:tcBorders>
            <w:hideMark/>
          </w:tcPr>
          <w:p w:rsidR="005D1CE1" w:rsidRDefault="005D1CE1">
            <w:pPr>
              <w:keepNext/>
              <w:keepLines/>
              <w:jc w:val="both"/>
              <w:rPr>
                <w:rFonts w:ascii="Tahoma" w:hAnsi="Tahoma"/>
                <w:i w:val="0"/>
                <w:sz w:val="20"/>
              </w:rPr>
            </w:pPr>
            <w:r>
              <w:rPr>
                <w:rFonts w:ascii="Tahoma" w:hAnsi="Tahoma"/>
                <w:i w:val="0"/>
                <w:sz w:val="20"/>
              </w:rPr>
              <w:t>Bivanje v tujini</w:t>
            </w: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5D1CE1" w:rsidRDefault="005D1CE1">
            <w:pPr>
              <w:keepNext/>
              <w:keepLines/>
              <w:jc w:val="both"/>
              <w:rPr>
                <w:rFonts w:ascii="Tahoma" w:hAnsi="Tahoma"/>
                <w:i w:val="0"/>
                <w:sz w:val="20"/>
              </w:rPr>
            </w:pPr>
          </w:p>
        </w:tc>
      </w:tr>
      <w:tr w:rsidR="005D1CE1" w:rsidTr="005D1CE1">
        <w:tc>
          <w:tcPr>
            <w:tcW w:w="5457" w:type="dxa"/>
            <w:tcBorders>
              <w:top w:val="single" w:sz="2" w:space="0" w:color="auto"/>
              <w:left w:val="single" w:sz="18" w:space="0" w:color="auto"/>
              <w:bottom w:val="single" w:sz="18" w:space="0" w:color="auto"/>
              <w:right w:val="single" w:sz="18" w:space="0" w:color="auto"/>
            </w:tcBorders>
            <w:hideMark/>
          </w:tcPr>
          <w:p w:rsidR="005D1CE1" w:rsidRDefault="005D1CE1">
            <w:pPr>
              <w:keepNext/>
              <w:keepLines/>
              <w:jc w:val="both"/>
              <w:rPr>
                <w:rFonts w:ascii="Tahoma" w:hAnsi="Tahoma"/>
                <w:i w:val="0"/>
                <w:sz w:val="20"/>
              </w:rPr>
            </w:pPr>
            <w:r>
              <w:rPr>
                <w:rFonts w:ascii="Tahoma" w:hAnsi="Tahoma"/>
                <w:i w:val="0"/>
                <w:sz w:val="20"/>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rsidR="005D1CE1" w:rsidRDefault="005D1CE1">
            <w:pPr>
              <w:keepNext/>
              <w:keepLines/>
              <w:jc w:val="center"/>
              <w:rPr>
                <w:rFonts w:ascii="Tahoma" w:hAnsi="Tahoma"/>
                <w:i w:val="0"/>
                <w:sz w:val="20"/>
              </w:rPr>
            </w:pPr>
          </w:p>
        </w:tc>
        <w:tc>
          <w:tcPr>
            <w:tcW w:w="992" w:type="dxa"/>
            <w:tcBorders>
              <w:top w:val="single" w:sz="2" w:space="0" w:color="auto"/>
              <w:left w:val="single" w:sz="18" w:space="0" w:color="auto"/>
              <w:bottom w:val="single" w:sz="18" w:space="0" w:color="auto"/>
              <w:right w:val="single" w:sz="18" w:space="0" w:color="auto"/>
            </w:tcBorders>
          </w:tcPr>
          <w:p w:rsidR="005D1CE1" w:rsidRDefault="005D1CE1">
            <w:pPr>
              <w:keepNext/>
              <w:keepLines/>
              <w:jc w:val="center"/>
              <w:rPr>
                <w:rFonts w:ascii="Tahoma" w:hAnsi="Tahoma"/>
                <w:i w:val="0"/>
                <w:sz w:val="20"/>
              </w:rPr>
            </w:pPr>
          </w:p>
        </w:tc>
        <w:tc>
          <w:tcPr>
            <w:tcW w:w="1771" w:type="dxa"/>
            <w:tcBorders>
              <w:top w:val="single" w:sz="2" w:space="0" w:color="auto"/>
              <w:left w:val="single" w:sz="18" w:space="0" w:color="auto"/>
              <w:bottom w:val="single" w:sz="18" w:space="0" w:color="auto"/>
              <w:right w:val="single" w:sz="18" w:space="0" w:color="auto"/>
            </w:tcBorders>
          </w:tcPr>
          <w:p w:rsidR="005D1CE1" w:rsidRDefault="005D1CE1">
            <w:pPr>
              <w:keepNext/>
              <w:keepLines/>
              <w:jc w:val="both"/>
              <w:rPr>
                <w:rFonts w:ascii="Tahoma" w:hAnsi="Tahoma"/>
                <w:i w:val="0"/>
                <w:sz w:val="20"/>
              </w:rPr>
            </w:pPr>
          </w:p>
        </w:tc>
      </w:tr>
    </w:tbl>
    <w:p w:rsidR="005D1CE1" w:rsidRDefault="005D1CE1" w:rsidP="005D1CE1">
      <w:pPr>
        <w:keepNext/>
        <w:keepLines/>
        <w:jc w:val="both"/>
        <w:rPr>
          <w:rFonts w:ascii="Tahoma" w:hAnsi="Tahoma"/>
          <w:i w:val="0"/>
          <w:sz w:val="20"/>
        </w:rPr>
      </w:pPr>
    </w:p>
    <w:p w:rsidR="005D1CE1" w:rsidRDefault="005D1CE1" w:rsidP="005D1CE1">
      <w:pPr>
        <w:keepNext/>
        <w:keepLines/>
        <w:jc w:val="both"/>
        <w:rPr>
          <w:rFonts w:ascii="Tahoma" w:hAnsi="Tahoma"/>
          <w:i w:val="0"/>
          <w:sz w:val="20"/>
        </w:rPr>
      </w:pPr>
      <w:r>
        <w:rPr>
          <w:rFonts w:ascii="Tahoma" w:hAnsi="Tahoma"/>
          <w:i w:val="0"/>
          <w:sz w:val="20"/>
        </w:rPr>
        <w:t xml:space="preserve">Če ste na katerokoli vprašanje odgovorili z </w:t>
      </w:r>
      <w:r>
        <w:rPr>
          <w:rFonts w:ascii="Tahoma" w:hAnsi="Tahoma"/>
          <w:b/>
          <w:i w:val="0"/>
          <w:sz w:val="20"/>
        </w:rPr>
        <w:t>DA</w:t>
      </w:r>
      <w:r>
        <w:rPr>
          <w:rFonts w:ascii="Tahoma" w:hAnsi="Tahoma"/>
          <w:i w:val="0"/>
          <w:sz w:val="20"/>
        </w:rPr>
        <w:t>, prosimo, da dodatno obrazložite vaše težave:</w:t>
      </w:r>
    </w:p>
    <w:p w:rsidR="005D1CE1" w:rsidRDefault="005D1CE1" w:rsidP="005D1CE1">
      <w:pPr>
        <w:keepNext/>
        <w:keepLines/>
        <w:jc w:val="both"/>
        <w:rPr>
          <w:rFonts w:ascii="Tahoma" w:hAnsi="Tahoma"/>
          <w:b/>
          <w:i w:val="0"/>
          <w:sz w:val="20"/>
        </w:rPr>
      </w:pPr>
      <w:r>
        <w:rPr>
          <w:rFonts w:ascii="Tahoma" w:hAnsi="Tahoma"/>
          <w:b/>
          <w:i w:val="0"/>
          <w:sz w:val="20"/>
          <w:lang w:val="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ahoma" w:hAnsi="Tahoma"/>
          <w:b/>
          <w:i w:val="0"/>
          <w:sz w:val="20"/>
        </w:rPr>
        <w:t>_____________________________________________________________________</w:t>
      </w:r>
    </w:p>
    <w:p w:rsidR="005D1CE1" w:rsidRDefault="005D1CE1" w:rsidP="005D1CE1">
      <w:pPr>
        <w:keepNext/>
        <w:keepLines/>
        <w:jc w:val="both"/>
        <w:rPr>
          <w:rFonts w:ascii="Tahoma" w:hAnsi="Tahoma"/>
          <w:i w:val="0"/>
          <w:sz w:val="20"/>
        </w:rPr>
      </w:pPr>
    </w:p>
    <w:p w:rsidR="005D1CE1" w:rsidRDefault="005D1CE1" w:rsidP="005D1CE1">
      <w:pPr>
        <w:keepNext/>
        <w:keepLines/>
        <w:jc w:val="both"/>
        <w:rPr>
          <w:rFonts w:ascii="Tahoma" w:hAnsi="Tahoma"/>
          <w:i w:val="0"/>
          <w:sz w:val="20"/>
        </w:rPr>
      </w:pPr>
      <w:r>
        <w:rPr>
          <w:rFonts w:ascii="Tahoma" w:hAnsi="Tahoma"/>
          <w:i w:val="0"/>
          <w:sz w:val="20"/>
        </w:rPr>
        <w:t>Potrjujem, da so odgovori na vprašanja ter dodatne informacije resnični.</w:t>
      </w:r>
    </w:p>
    <w:p w:rsidR="005D1CE1" w:rsidRDefault="005D1CE1" w:rsidP="005D1CE1">
      <w:pPr>
        <w:keepNext/>
        <w:keepLines/>
        <w:jc w:val="both"/>
        <w:rPr>
          <w:rFonts w:ascii="Tahoma" w:hAnsi="Tahoma"/>
          <w:i w:val="0"/>
          <w:sz w:val="20"/>
        </w:rPr>
      </w:pPr>
    </w:p>
    <w:p w:rsidR="005D1CE1" w:rsidRDefault="005D1CE1" w:rsidP="005D1CE1">
      <w:pPr>
        <w:keepNext/>
        <w:keepLines/>
        <w:jc w:val="both"/>
        <w:rPr>
          <w:rFonts w:ascii="Tahoma" w:hAnsi="Tahoma"/>
          <w:i w:val="0"/>
          <w:sz w:val="20"/>
        </w:rPr>
      </w:pPr>
      <w:r>
        <w:rPr>
          <w:rFonts w:ascii="Tahoma" w:hAnsi="Tahoma"/>
          <w:i w:val="0"/>
          <w:sz w:val="20"/>
        </w:rPr>
        <w:t>Podpis osebe:                                                                                Datum:</w:t>
      </w:r>
    </w:p>
    <w:p w:rsidR="005D1CE1" w:rsidRDefault="005D1CE1" w:rsidP="005D1CE1">
      <w:pPr>
        <w:keepNext/>
        <w:keepLines/>
        <w:pBdr>
          <w:bottom w:val="single" w:sz="12" w:space="1" w:color="auto"/>
        </w:pBdr>
        <w:jc w:val="both"/>
        <w:rPr>
          <w:rFonts w:ascii="Tahoma" w:hAnsi="Tahoma"/>
          <w:i w:val="0"/>
          <w:sz w:val="20"/>
        </w:rPr>
      </w:pPr>
    </w:p>
    <w:p w:rsidR="005D1CE1" w:rsidRDefault="005D1CE1" w:rsidP="005D1CE1">
      <w:pPr>
        <w:keepNext/>
        <w:keepLines/>
        <w:pBdr>
          <w:bottom w:val="single" w:sz="12" w:space="1" w:color="auto"/>
        </w:pBdr>
        <w:jc w:val="both"/>
        <w:rPr>
          <w:rFonts w:ascii="Tahoma" w:hAnsi="Tahoma"/>
          <w:i w:val="0"/>
          <w:sz w:val="20"/>
        </w:rPr>
      </w:pPr>
    </w:p>
    <w:p w:rsidR="005D1CE1" w:rsidRDefault="005D1CE1" w:rsidP="005D1CE1">
      <w:pPr>
        <w:keepNext/>
        <w:keepLines/>
        <w:jc w:val="both"/>
        <w:rPr>
          <w:rFonts w:ascii="Tahoma" w:hAnsi="Tahoma"/>
          <w:i w:val="0"/>
          <w:sz w:val="20"/>
        </w:rPr>
      </w:pPr>
    </w:p>
    <w:p w:rsidR="005D1CE1" w:rsidRDefault="005D1CE1" w:rsidP="005D1CE1">
      <w:pPr>
        <w:keepNext/>
        <w:keepLines/>
        <w:jc w:val="both"/>
        <w:rPr>
          <w:rFonts w:ascii="Tahoma" w:hAnsi="Tahoma"/>
          <w:i w:val="0"/>
          <w:sz w:val="20"/>
        </w:rPr>
      </w:pPr>
      <w:r>
        <w:rPr>
          <w:rFonts w:ascii="Tahoma" w:hAnsi="Tahoma"/>
          <w:i w:val="0"/>
          <w:sz w:val="20"/>
        </w:rPr>
        <w:t>Napoten na zdravniški pregled                   da                     ne</w:t>
      </w:r>
    </w:p>
    <w:p w:rsidR="005D1CE1" w:rsidRDefault="005D1CE1" w:rsidP="005D1CE1">
      <w:pPr>
        <w:keepNext/>
        <w:keepLines/>
        <w:jc w:val="both"/>
        <w:rPr>
          <w:rFonts w:ascii="Tahoma" w:hAnsi="Tahoma"/>
          <w:i w:val="0"/>
          <w:sz w:val="20"/>
        </w:rPr>
      </w:pPr>
    </w:p>
    <w:p w:rsidR="005D1CE1" w:rsidRDefault="005D1CE1" w:rsidP="005D1CE1">
      <w:pPr>
        <w:keepNext/>
        <w:keepLines/>
        <w:rPr>
          <w:rFonts w:ascii="Tahoma" w:hAnsi="Tahoma"/>
          <w:i w:val="0"/>
          <w:sz w:val="20"/>
        </w:rPr>
      </w:pPr>
      <w:r>
        <w:rPr>
          <w:rFonts w:ascii="Tahoma" w:hAnsi="Tahoma"/>
          <w:i w:val="0"/>
          <w:sz w:val="20"/>
        </w:rPr>
        <w:t xml:space="preserve">Podpis nosilca živilske dejavnosti oziroma odgovorne osebe:       </w:t>
      </w:r>
      <w:r>
        <w:rPr>
          <w:rFonts w:ascii="Tahoma" w:hAnsi="Tahoma"/>
          <w:i w:val="0"/>
          <w:sz w:val="20"/>
        </w:rPr>
        <w:tab/>
      </w: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5D1CE1" w:rsidTr="005D1CE1">
        <w:trPr>
          <w:trHeight w:val="235"/>
        </w:trPr>
        <w:tc>
          <w:tcPr>
            <w:tcW w:w="2410" w:type="dxa"/>
          </w:tcPr>
          <w:p w:rsidR="005D1CE1" w:rsidRDefault="005D1CE1">
            <w:pPr>
              <w:keepNext/>
              <w:keepLines/>
              <w:jc w:val="both"/>
              <w:rPr>
                <w:rFonts w:ascii="Tahoma" w:hAnsi="Tahoma"/>
                <w:i w:val="0"/>
                <w:snapToGrid w:val="0"/>
                <w:sz w:val="20"/>
              </w:rPr>
            </w:pPr>
          </w:p>
        </w:tc>
        <w:tc>
          <w:tcPr>
            <w:tcW w:w="2693" w:type="dxa"/>
          </w:tcPr>
          <w:p w:rsidR="005D1CE1" w:rsidRDefault="005D1CE1">
            <w:pPr>
              <w:keepNext/>
              <w:keepLines/>
              <w:jc w:val="center"/>
              <w:rPr>
                <w:rFonts w:ascii="Tahoma" w:hAnsi="Tahoma"/>
                <w:i w:val="0"/>
                <w:snapToGrid w:val="0"/>
                <w:sz w:val="20"/>
              </w:rPr>
            </w:pPr>
          </w:p>
        </w:tc>
        <w:tc>
          <w:tcPr>
            <w:tcW w:w="4395" w:type="dxa"/>
          </w:tcPr>
          <w:p w:rsidR="005D1CE1" w:rsidRDefault="005D1CE1">
            <w:pPr>
              <w:keepNext/>
              <w:keepLines/>
              <w:jc w:val="both"/>
              <w:rPr>
                <w:rFonts w:ascii="Tahoma" w:hAnsi="Tahoma"/>
                <w:i w:val="0"/>
                <w:snapToGrid w:val="0"/>
                <w:sz w:val="20"/>
              </w:rPr>
            </w:pPr>
          </w:p>
        </w:tc>
      </w:tr>
      <w:tr w:rsidR="005D1CE1" w:rsidTr="005D1CE1">
        <w:trPr>
          <w:trHeight w:val="235"/>
        </w:trPr>
        <w:tc>
          <w:tcPr>
            <w:tcW w:w="2410" w:type="dxa"/>
            <w:tcBorders>
              <w:top w:val="single" w:sz="4" w:space="0" w:color="auto"/>
              <w:left w:val="nil"/>
              <w:bottom w:val="single" w:sz="4" w:space="0" w:color="auto"/>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(kraj, datum)</w:t>
            </w:r>
          </w:p>
        </w:tc>
        <w:tc>
          <w:tcPr>
            <w:tcW w:w="2693" w:type="dxa"/>
            <w:hideMark/>
          </w:tcPr>
          <w:p w:rsidR="005D1CE1" w:rsidRDefault="005D1CE1">
            <w:pPr>
              <w:keepNext/>
              <w:keepLines/>
              <w:jc w:val="center"/>
              <w:rPr>
                <w:rFonts w:ascii="Tahoma" w:hAnsi="Tahoma"/>
                <w:i w:val="0"/>
                <w:snapToGrid w:val="0"/>
                <w:sz w:val="20"/>
              </w:rPr>
            </w:pPr>
            <w:r>
              <w:rPr>
                <w:rFonts w:ascii="Tahoma" w:hAnsi="Tahoma"/>
                <w:i w:val="0"/>
                <w:snapToGrid w:val="0"/>
                <w:sz w:val="20"/>
              </w:rPr>
              <w:t>žig</w:t>
            </w:r>
          </w:p>
        </w:tc>
        <w:tc>
          <w:tcPr>
            <w:tcW w:w="4395" w:type="dxa"/>
            <w:tcBorders>
              <w:top w:val="single" w:sz="4" w:space="0" w:color="auto"/>
              <w:left w:val="nil"/>
              <w:bottom w:val="single" w:sz="4" w:space="0" w:color="auto"/>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(Ime in priimek ter podpis odgovorne osebe)</w:t>
            </w:r>
          </w:p>
        </w:tc>
      </w:tr>
      <w:tr w:rsidR="005D1CE1" w:rsidTr="005D1CE1">
        <w:trPr>
          <w:trHeight w:val="235"/>
        </w:trPr>
        <w:tc>
          <w:tcPr>
            <w:tcW w:w="2410" w:type="dxa"/>
            <w:tcBorders>
              <w:top w:val="single" w:sz="4" w:space="0" w:color="auto"/>
              <w:left w:val="nil"/>
              <w:bottom w:val="nil"/>
              <w:right w:val="nil"/>
            </w:tcBorders>
          </w:tcPr>
          <w:p w:rsidR="005D1CE1" w:rsidRDefault="005D1CE1">
            <w:pPr>
              <w:keepNext/>
              <w:keepLines/>
              <w:jc w:val="center"/>
              <w:rPr>
                <w:rFonts w:ascii="Tahoma" w:hAnsi="Tahoma"/>
                <w:i w:val="0"/>
                <w:snapToGrid w:val="0"/>
                <w:sz w:val="20"/>
              </w:rPr>
            </w:pPr>
          </w:p>
          <w:p w:rsidR="005D1CE1" w:rsidRDefault="005D1CE1">
            <w:pPr>
              <w:keepNext/>
              <w:keepLines/>
              <w:jc w:val="center"/>
              <w:rPr>
                <w:rFonts w:ascii="Tahoma" w:hAnsi="Tahoma"/>
                <w:i w:val="0"/>
                <w:snapToGrid w:val="0"/>
                <w:sz w:val="20"/>
              </w:rPr>
            </w:pPr>
          </w:p>
        </w:tc>
        <w:tc>
          <w:tcPr>
            <w:tcW w:w="2693" w:type="dxa"/>
          </w:tcPr>
          <w:p w:rsidR="005D1CE1" w:rsidRDefault="005D1CE1">
            <w:pPr>
              <w:keepNext/>
              <w:keepLines/>
              <w:jc w:val="center"/>
              <w:rPr>
                <w:rFonts w:ascii="Tahoma" w:hAnsi="Tahoma"/>
                <w:i w:val="0"/>
                <w:snapToGrid w:val="0"/>
                <w:sz w:val="20"/>
              </w:rPr>
            </w:pPr>
          </w:p>
        </w:tc>
        <w:tc>
          <w:tcPr>
            <w:tcW w:w="4395" w:type="dxa"/>
            <w:tcBorders>
              <w:top w:val="single" w:sz="4" w:space="0" w:color="auto"/>
              <w:left w:val="nil"/>
              <w:bottom w:val="nil"/>
              <w:right w:val="nil"/>
            </w:tcBorders>
          </w:tcPr>
          <w:p w:rsidR="005D1CE1" w:rsidRDefault="005D1CE1">
            <w:pPr>
              <w:keepNext/>
              <w:keepLines/>
              <w:jc w:val="center"/>
              <w:rPr>
                <w:rFonts w:ascii="Tahoma" w:hAnsi="Tahoma"/>
                <w:i w:val="0"/>
                <w:snapToGrid w:val="0"/>
                <w:sz w:val="20"/>
              </w:rPr>
            </w:pPr>
          </w:p>
        </w:tc>
      </w:tr>
    </w:tbl>
    <w:p w:rsidR="005D1CE1" w:rsidRDefault="005D1CE1" w:rsidP="005D1CE1">
      <w:pPr>
        <w:keepNext/>
        <w:keepLines/>
        <w:rPr>
          <w:rFonts w:ascii="Tahoma" w:hAnsi="Tahoma"/>
          <w:i w:val="0"/>
          <w:sz w:val="20"/>
        </w:rPr>
      </w:pPr>
    </w:p>
    <w:p w:rsidR="005D1CE1" w:rsidRDefault="005D1CE1" w:rsidP="005D1CE1">
      <w:pPr>
        <w:keepNext/>
        <w:keepLines/>
        <w:rPr>
          <w:rFonts w:ascii="Tahoma" w:hAnsi="Tahoma"/>
          <w:i w:val="0"/>
          <w:sz w:val="20"/>
        </w:rPr>
      </w:pPr>
    </w:p>
    <w:p w:rsidR="005D1CE1" w:rsidRDefault="005D1CE1">
      <w:r>
        <w:br w:type="page"/>
      </w:r>
    </w:p>
    <w:tbl>
      <w:tblPr>
        <w:tblW w:w="949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71"/>
        <w:gridCol w:w="1624"/>
      </w:tblGrid>
      <w:tr w:rsidR="005D1CE1" w:rsidTr="005D1CE1">
        <w:tc>
          <w:tcPr>
            <w:tcW w:w="7871" w:type="dxa"/>
            <w:tcBorders>
              <w:top w:val="single" w:sz="4" w:space="0" w:color="auto"/>
              <w:left w:val="single" w:sz="4" w:space="0" w:color="auto"/>
              <w:bottom w:val="single" w:sz="4" w:space="0" w:color="auto"/>
              <w:right w:val="single" w:sz="4" w:space="0" w:color="808080"/>
            </w:tcBorders>
            <w:hideMark/>
          </w:tcPr>
          <w:p w:rsidR="005D1CE1" w:rsidRDefault="005D1CE1">
            <w:pPr>
              <w:keepNext/>
              <w:keepLines/>
              <w:rPr>
                <w:rFonts w:ascii="Tahoma" w:hAnsi="Tahoma"/>
                <w:i w:val="0"/>
                <w:sz w:val="20"/>
              </w:rPr>
            </w:pPr>
            <w:r>
              <w:rPr>
                <w:i w:val="0"/>
                <w:sz w:val="20"/>
              </w:rPr>
              <w:lastRenderedPageBreak/>
              <w:br w:type="page"/>
            </w:r>
            <w:r>
              <w:rPr>
                <w:i w:val="0"/>
                <w:sz w:val="20"/>
              </w:rPr>
              <w:br w:type="page"/>
            </w:r>
            <w:r>
              <w:rPr>
                <w:rFonts w:ascii="Tahoma" w:hAnsi="Tahoma"/>
                <w:i w:val="0"/>
                <w:sz w:val="20"/>
              </w:rPr>
              <w:t>ZDRAVSTVENE ZAHTEVE - POTRDILO</w:t>
            </w:r>
          </w:p>
        </w:tc>
        <w:tc>
          <w:tcPr>
            <w:tcW w:w="1624" w:type="dxa"/>
            <w:tcBorders>
              <w:top w:val="single" w:sz="4" w:space="0" w:color="auto"/>
              <w:left w:val="single" w:sz="4" w:space="0" w:color="808080"/>
              <w:bottom w:val="single" w:sz="4" w:space="0" w:color="auto"/>
              <w:right w:val="single" w:sz="4" w:space="0" w:color="auto"/>
            </w:tcBorders>
            <w:hideMark/>
          </w:tcPr>
          <w:p w:rsidR="005D1CE1" w:rsidRDefault="005D1CE1">
            <w:pPr>
              <w:keepNext/>
              <w:keepLines/>
              <w:rPr>
                <w:rFonts w:ascii="Tahoma" w:hAnsi="Tahoma"/>
                <w:b/>
                <w:sz w:val="20"/>
              </w:rPr>
            </w:pPr>
            <w:r w:rsidRPr="00F760A8">
              <w:rPr>
                <w:rFonts w:ascii="Tahoma" w:hAnsi="Tahoma"/>
                <w:b/>
                <w:sz w:val="20"/>
              </w:rPr>
              <w:t>Priloga 1</w:t>
            </w:r>
            <w:r w:rsidR="007A7DA2" w:rsidRPr="00F760A8">
              <w:rPr>
                <w:rFonts w:ascii="Tahoma" w:hAnsi="Tahoma"/>
                <w:b/>
                <w:sz w:val="20"/>
              </w:rPr>
              <w:t>1</w:t>
            </w:r>
            <w:r w:rsidRPr="00F760A8">
              <w:rPr>
                <w:rFonts w:ascii="Tahoma" w:hAnsi="Tahoma"/>
                <w:b/>
                <w:sz w:val="20"/>
              </w:rPr>
              <w:t>.b</w:t>
            </w:r>
          </w:p>
        </w:tc>
      </w:tr>
    </w:tbl>
    <w:p w:rsidR="005D1CE1" w:rsidRDefault="005D1CE1" w:rsidP="005D1CE1">
      <w:pPr>
        <w:keepNext/>
        <w:keepLines/>
        <w:rPr>
          <w:i w:val="0"/>
          <w:sz w:val="20"/>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5D1CE1" w:rsidTr="005D1CE1">
        <w:trPr>
          <w:trHeight w:val="268"/>
        </w:trPr>
        <w:tc>
          <w:tcPr>
            <w:tcW w:w="2500" w:type="dxa"/>
          </w:tcPr>
          <w:p w:rsidR="005D1CE1" w:rsidRDefault="005D1CE1">
            <w:pPr>
              <w:keepNext/>
              <w:keepLines/>
              <w:tabs>
                <w:tab w:val="left" w:pos="708"/>
                <w:tab w:val="center" w:pos="4536"/>
                <w:tab w:val="right" w:pos="9072"/>
              </w:tabs>
              <w:rPr>
                <w:rFonts w:ascii="Tahoma" w:hAnsi="Tahoma" w:cs="Tahoma"/>
                <w:b/>
                <w:i w:val="0"/>
                <w:sz w:val="20"/>
                <w:lang w:val="x-none"/>
              </w:rPr>
            </w:pPr>
            <w:r>
              <w:rPr>
                <w:rFonts w:ascii="Tahoma" w:hAnsi="Tahoma" w:cs="Tahoma"/>
                <w:b/>
                <w:i w:val="0"/>
                <w:sz w:val="20"/>
                <w:lang w:val="x-none"/>
              </w:rPr>
              <w:t>PONUDNIK – NAZIV:</w:t>
            </w:r>
          </w:p>
          <w:p w:rsidR="005D1CE1" w:rsidRDefault="005D1CE1">
            <w:pPr>
              <w:keepNext/>
              <w:keepLines/>
              <w:tabs>
                <w:tab w:val="left" w:pos="708"/>
                <w:tab w:val="center" w:pos="4536"/>
                <w:tab w:val="right" w:pos="9072"/>
              </w:tabs>
              <w:rPr>
                <w:rFonts w:ascii="Tahoma" w:hAnsi="Tahoma" w:cs="Tahoma"/>
                <w:b/>
                <w:i w:val="0"/>
                <w:sz w:val="20"/>
                <w:lang w:val="x-none"/>
              </w:rPr>
            </w:pPr>
          </w:p>
        </w:tc>
        <w:tc>
          <w:tcPr>
            <w:tcW w:w="6994" w:type="dxa"/>
            <w:tcBorders>
              <w:top w:val="nil"/>
              <w:left w:val="nil"/>
              <w:bottom w:val="single" w:sz="4" w:space="0" w:color="auto"/>
              <w:right w:val="nil"/>
            </w:tcBorders>
            <w:shd w:val="pct5" w:color="auto" w:fill="auto"/>
            <w:hideMark/>
          </w:tcPr>
          <w:p w:rsidR="005D1CE1" w:rsidRDefault="005D1CE1">
            <w:pPr>
              <w:keepNext/>
              <w:keepLines/>
              <w:tabs>
                <w:tab w:val="center" w:pos="4536"/>
                <w:tab w:val="right" w:pos="9072"/>
              </w:tabs>
              <w:rPr>
                <w:rFonts w:ascii="Tahoma" w:hAnsi="Tahoma" w:cs="Tahoma"/>
                <w:b/>
                <w:i w:val="0"/>
                <w:sz w:val="20"/>
                <w:lang w:val="x-none"/>
              </w:rPr>
            </w:pPr>
            <w:r>
              <w:rPr>
                <w:rFonts w:ascii="Tahoma" w:hAnsi="Tahoma" w:cs="Tahoma"/>
                <w:b/>
                <w:i w:val="0"/>
                <w:sz w:val="20"/>
                <w:lang w:val="x-none"/>
              </w:rPr>
              <w:t xml:space="preserve">_____________________________________________________  </w:t>
            </w:r>
          </w:p>
        </w:tc>
      </w:tr>
      <w:tr w:rsidR="005D1CE1" w:rsidTr="005D1CE1">
        <w:trPr>
          <w:trHeight w:val="153"/>
        </w:trPr>
        <w:tc>
          <w:tcPr>
            <w:tcW w:w="2500" w:type="dxa"/>
          </w:tcPr>
          <w:p w:rsidR="005D1CE1" w:rsidRDefault="005D1CE1">
            <w:pPr>
              <w:keepNext/>
              <w:keepLines/>
              <w:tabs>
                <w:tab w:val="left" w:pos="708"/>
                <w:tab w:val="center" w:pos="4536"/>
                <w:tab w:val="right" w:pos="9072"/>
              </w:tabs>
              <w:rPr>
                <w:rFonts w:ascii="Tahoma" w:hAnsi="Tahoma" w:cs="Tahoma"/>
                <w:b/>
                <w:i w:val="0"/>
                <w:sz w:val="20"/>
                <w:lang w:val="x-none"/>
              </w:rPr>
            </w:pPr>
          </w:p>
        </w:tc>
        <w:tc>
          <w:tcPr>
            <w:tcW w:w="6994" w:type="dxa"/>
          </w:tcPr>
          <w:p w:rsidR="005D1CE1" w:rsidRDefault="005D1CE1">
            <w:pPr>
              <w:keepNext/>
              <w:keepLines/>
              <w:tabs>
                <w:tab w:val="left" w:pos="708"/>
                <w:tab w:val="center" w:pos="4536"/>
                <w:tab w:val="right" w:pos="9072"/>
              </w:tabs>
              <w:rPr>
                <w:rFonts w:ascii="Tahoma" w:hAnsi="Tahoma" w:cs="Tahoma"/>
                <w:b/>
                <w:i w:val="0"/>
                <w:sz w:val="20"/>
                <w:lang w:val="x-none"/>
              </w:rPr>
            </w:pPr>
          </w:p>
        </w:tc>
      </w:tr>
      <w:tr w:rsidR="005D1CE1" w:rsidTr="005D1CE1">
        <w:trPr>
          <w:trHeight w:val="266"/>
        </w:trPr>
        <w:tc>
          <w:tcPr>
            <w:tcW w:w="2500" w:type="dxa"/>
          </w:tcPr>
          <w:p w:rsidR="005D1CE1" w:rsidRDefault="005D1CE1">
            <w:pPr>
              <w:keepNext/>
              <w:keepLines/>
              <w:tabs>
                <w:tab w:val="left" w:pos="708"/>
                <w:tab w:val="center" w:pos="4536"/>
                <w:tab w:val="right" w:pos="9072"/>
              </w:tabs>
              <w:rPr>
                <w:rFonts w:ascii="Tahoma" w:hAnsi="Tahoma" w:cs="Tahoma"/>
                <w:b/>
                <w:i w:val="0"/>
                <w:sz w:val="20"/>
                <w:lang w:val="x-none"/>
              </w:rPr>
            </w:pPr>
            <w:r>
              <w:rPr>
                <w:rFonts w:ascii="Tahoma" w:hAnsi="Tahoma" w:cs="Tahoma"/>
                <w:b/>
                <w:i w:val="0"/>
                <w:sz w:val="20"/>
                <w:lang w:val="x-none"/>
              </w:rPr>
              <w:t>NASLOV:</w:t>
            </w:r>
          </w:p>
          <w:p w:rsidR="005D1CE1" w:rsidRDefault="005D1CE1">
            <w:pPr>
              <w:keepNext/>
              <w:keepLines/>
              <w:tabs>
                <w:tab w:val="left" w:pos="708"/>
                <w:tab w:val="center" w:pos="4536"/>
                <w:tab w:val="right" w:pos="9072"/>
              </w:tabs>
              <w:rPr>
                <w:rFonts w:ascii="Tahoma" w:hAnsi="Tahoma" w:cs="Tahoma"/>
                <w:b/>
                <w:i w:val="0"/>
                <w:sz w:val="20"/>
                <w:lang w:val="x-none"/>
              </w:rPr>
            </w:pPr>
          </w:p>
        </w:tc>
        <w:tc>
          <w:tcPr>
            <w:tcW w:w="6994" w:type="dxa"/>
            <w:tcBorders>
              <w:top w:val="nil"/>
              <w:left w:val="nil"/>
              <w:bottom w:val="single" w:sz="4" w:space="0" w:color="auto"/>
              <w:right w:val="nil"/>
            </w:tcBorders>
            <w:shd w:val="pct5" w:color="auto" w:fill="auto"/>
          </w:tcPr>
          <w:p w:rsidR="005D1CE1" w:rsidRDefault="005D1CE1">
            <w:pPr>
              <w:keepNext/>
              <w:keepLines/>
              <w:tabs>
                <w:tab w:val="left" w:pos="708"/>
                <w:tab w:val="center" w:pos="4536"/>
                <w:tab w:val="right" w:pos="9072"/>
              </w:tabs>
              <w:rPr>
                <w:rFonts w:ascii="Tahoma" w:hAnsi="Tahoma" w:cs="Tahoma"/>
                <w:b/>
                <w:i w:val="0"/>
                <w:sz w:val="20"/>
                <w:lang w:val="x-none"/>
              </w:rPr>
            </w:pPr>
          </w:p>
        </w:tc>
      </w:tr>
    </w:tbl>
    <w:p w:rsidR="005D1CE1" w:rsidRDefault="005D1CE1" w:rsidP="005D1CE1">
      <w:pPr>
        <w:keepNext/>
        <w:keepLines/>
        <w:jc w:val="center"/>
        <w:rPr>
          <w:rFonts w:ascii="Tahoma" w:hAnsi="Tahoma" w:cs="Tahoma"/>
          <w:b/>
          <w:i w:val="0"/>
          <w:sz w:val="20"/>
        </w:rPr>
      </w:pPr>
    </w:p>
    <w:p w:rsidR="005D1CE1" w:rsidRDefault="005D1CE1" w:rsidP="005D1CE1">
      <w:pPr>
        <w:keepNext/>
        <w:keepLines/>
        <w:tabs>
          <w:tab w:val="num" w:pos="2508"/>
        </w:tabs>
        <w:jc w:val="center"/>
        <w:rPr>
          <w:rFonts w:ascii="Tahoma" w:hAnsi="Tahoma" w:cs="Tahoma"/>
          <w:b/>
          <w:i w:val="0"/>
          <w:sz w:val="20"/>
        </w:rPr>
      </w:pPr>
      <w:r>
        <w:rPr>
          <w:rFonts w:ascii="Tahoma" w:hAnsi="Tahoma" w:cs="Tahoma"/>
          <w:b/>
          <w:i w:val="0"/>
          <w:sz w:val="20"/>
        </w:rPr>
        <w:t>POTRDILO O PREGLEDU OSEBE, KI PRI DELU PRIHAJA V STIK Z ŽIVILI*</w:t>
      </w:r>
    </w:p>
    <w:p w:rsidR="005D1CE1" w:rsidRDefault="005D1CE1" w:rsidP="005D1CE1">
      <w:pPr>
        <w:keepNext/>
        <w:keepLines/>
        <w:tabs>
          <w:tab w:val="num" w:pos="2508"/>
        </w:tabs>
        <w:jc w:val="center"/>
        <w:rPr>
          <w:rFonts w:ascii="Tahoma" w:hAnsi="Tahoma" w:cs="Tahoma"/>
          <w:b/>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Potrdilo o pregledu osebe, ki je opravljen po Pravilniku o zdravstvenih zahtevah za osebe, ki pri delu v proizvodnji in prometu z živili prihajajo v stik z živili (Ur. l. RS št. 82/03 in 25/09).</w:t>
      </w: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Na podlagi opravljenega pregleda je bilo ugotovljeno, da:</w:t>
      </w: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Ime in priimek:</w:t>
      </w:r>
      <w:r>
        <w:rPr>
          <w:rFonts w:ascii="Tahoma" w:hAnsi="Tahoma" w:cs="Tahoma"/>
          <w:i w:val="0"/>
          <w:sz w:val="20"/>
        </w:rPr>
        <w:tab/>
      </w:r>
      <w:r>
        <w:rPr>
          <w:rFonts w:ascii="Tahoma" w:hAnsi="Tahoma" w:cs="Tahoma"/>
          <w:i w:val="0"/>
          <w:sz w:val="20"/>
        </w:rPr>
        <w:tab/>
        <w:t>___________________________________________________________</w:t>
      </w:r>
    </w:p>
    <w:p w:rsidR="005D1CE1" w:rsidRDefault="005D1CE1" w:rsidP="005D1CE1">
      <w:pPr>
        <w:keepNext/>
        <w:keepLines/>
        <w:jc w:val="both"/>
        <w:rPr>
          <w:rFonts w:ascii="Tahoma" w:hAnsi="Tahoma" w:cs="Tahoma"/>
          <w:i w:val="0"/>
          <w:sz w:val="20"/>
        </w:rPr>
      </w:pPr>
    </w:p>
    <w:p w:rsidR="005D1CE1" w:rsidRDefault="005D1CE1" w:rsidP="005D1CE1">
      <w:pPr>
        <w:keepNext/>
        <w:keepLines/>
        <w:rPr>
          <w:rFonts w:ascii="Tahoma" w:hAnsi="Tahoma" w:cs="Tahoma"/>
          <w:i w:val="0"/>
          <w:sz w:val="20"/>
        </w:rPr>
      </w:pPr>
      <w:r>
        <w:rPr>
          <w:rFonts w:ascii="Tahoma" w:hAnsi="Tahoma" w:cs="Tahoma"/>
          <w:i w:val="0"/>
          <w:sz w:val="20"/>
        </w:rPr>
        <w:t>Nosilec živilske stroke:</w:t>
      </w:r>
      <w:r>
        <w:rPr>
          <w:rFonts w:ascii="Tahoma" w:hAnsi="Tahoma" w:cs="Tahoma"/>
          <w:i w:val="0"/>
          <w:sz w:val="20"/>
        </w:rPr>
        <w:tab/>
        <w:t>___________________________________________________________</w:t>
      </w: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Delovno mesto:</w:t>
      </w:r>
      <w:r>
        <w:rPr>
          <w:rFonts w:ascii="Tahoma" w:hAnsi="Tahoma" w:cs="Tahoma"/>
          <w:i w:val="0"/>
          <w:sz w:val="20"/>
        </w:rPr>
        <w:tab/>
      </w:r>
      <w:r>
        <w:rPr>
          <w:rFonts w:ascii="Tahoma" w:hAnsi="Tahoma" w:cs="Tahoma"/>
          <w:i w:val="0"/>
          <w:sz w:val="20"/>
        </w:rPr>
        <w:tab/>
        <w:t>___________________________________________________________</w:t>
      </w: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Izpolnjuje pogoje za delo z živili</w:t>
      </w:r>
    </w:p>
    <w:p w:rsidR="005D1CE1" w:rsidRDefault="005D1CE1" w:rsidP="00C20DBF">
      <w:pPr>
        <w:keepNext/>
        <w:keepLines/>
        <w:numPr>
          <w:ilvl w:val="0"/>
          <w:numId w:val="32"/>
        </w:numPr>
        <w:tabs>
          <w:tab w:val="num" w:pos="567"/>
        </w:tabs>
        <w:ind w:left="567" w:hanging="283"/>
        <w:jc w:val="both"/>
        <w:rPr>
          <w:rFonts w:ascii="Tahoma" w:hAnsi="Tahoma" w:cs="Tahoma"/>
          <w:i w:val="0"/>
          <w:sz w:val="20"/>
        </w:rPr>
      </w:pPr>
      <w:r>
        <w:rPr>
          <w:rFonts w:ascii="Tahoma" w:hAnsi="Tahoma" w:cs="Tahoma"/>
          <w:i w:val="0"/>
          <w:sz w:val="20"/>
        </w:rPr>
        <w:t>Izpolnjuje pogoje za delo z živili z omejitvijo,</w:t>
      </w:r>
    </w:p>
    <w:p w:rsidR="005D1CE1" w:rsidRDefault="005D1CE1" w:rsidP="00C20DBF">
      <w:pPr>
        <w:keepNext/>
        <w:keepLines/>
        <w:numPr>
          <w:ilvl w:val="0"/>
          <w:numId w:val="32"/>
        </w:numPr>
        <w:tabs>
          <w:tab w:val="num" w:pos="567"/>
        </w:tabs>
        <w:ind w:left="567" w:hanging="283"/>
        <w:jc w:val="both"/>
        <w:rPr>
          <w:rFonts w:ascii="Tahoma" w:hAnsi="Tahoma" w:cs="Tahoma"/>
          <w:i w:val="0"/>
          <w:sz w:val="20"/>
        </w:rPr>
      </w:pPr>
      <w:r>
        <w:rPr>
          <w:rFonts w:ascii="Tahoma" w:hAnsi="Tahoma" w:cs="Tahoma"/>
          <w:i w:val="0"/>
          <w:sz w:val="20"/>
        </w:rPr>
        <w:t>Ne izpolnjuje pogojev za delo z živili, zaradi … ,</w:t>
      </w:r>
    </w:p>
    <w:p w:rsidR="005D1CE1" w:rsidRDefault="005D1CE1" w:rsidP="00C20DBF">
      <w:pPr>
        <w:keepNext/>
        <w:keepLines/>
        <w:numPr>
          <w:ilvl w:val="0"/>
          <w:numId w:val="32"/>
        </w:numPr>
        <w:tabs>
          <w:tab w:val="num" w:pos="567"/>
        </w:tabs>
        <w:ind w:left="567" w:hanging="283"/>
        <w:jc w:val="both"/>
        <w:rPr>
          <w:rFonts w:ascii="Tahoma" w:hAnsi="Tahoma" w:cs="Tahoma"/>
          <w:i w:val="0"/>
          <w:sz w:val="20"/>
        </w:rPr>
      </w:pPr>
      <w:r>
        <w:rPr>
          <w:rFonts w:ascii="Tahoma" w:hAnsi="Tahoma" w:cs="Tahoma"/>
          <w:i w:val="0"/>
          <w:sz w:val="20"/>
        </w:rPr>
        <w:t>…</w:t>
      </w:r>
    </w:p>
    <w:p w:rsidR="005D1CE1" w:rsidRDefault="005D1CE1" w:rsidP="00C20DBF">
      <w:pPr>
        <w:keepNext/>
        <w:keepLines/>
        <w:numPr>
          <w:ilvl w:val="0"/>
          <w:numId w:val="32"/>
        </w:numPr>
        <w:tabs>
          <w:tab w:val="num" w:pos="567"/>
        </w:tabs>
        <w:ind w:left="567" w:hanging="283"/>
        <w:jc w:val="both"/>
        <w:rPr>
          <w:rFonts w:ascii="Tahoma" w:hAnsi="Tahoma" w:cs="Tahoma"/>
          <w:i w:val="0"/>
          <w:sz w:val="20"/>
        </w:rPr>
      </w:pPr>
    </w:p>
    <w:p w:rsidR="005D1CE1" w:rsidRDefault="005D1CE1" w:rsidP="00C20DBF">
      <w:pPr>
        <w:keepNext/>
        <w:keepLines/>
        <w:numPr>
          <w:ilvl w:val="0"/>
          <w:numId w:val="32"/>
        </w:numPr>
        <w:tabs>
          <w:tab w:val="num" w:pos="567"/>
        </w:tabs>
        <w:ind w:left="567" w:hanging="283"/>
        <w:jc w:val="both"/>
        <w:rPr>
          <w:rFonts w:ascii="Tahoma" w:hAnsi="Tahoma" w:cs="Tahoma"/>
          <w:i w:val="0"/>
          <w:sz w:val="20"/>
        </w:rPr>
      </w:pPr>
    </w:p>
    <w:p w:rsidR="005D1CE1" w:rsidRDefault="005D1CE1" w:rsidP="00C20DBF">
      <w:pPr>
        <w:keepNext/>
        <w:keepLines/>
        <w:numPr>
          <w:ilvl w:val="0"/>
          <w:numId w:val="32"/>
        </w:numPr>
        <w:tabs>
          <w:tab w:val="num" w:pos="567"/>
        </w:tabs>
        <w:ind w:left="567" w:hanging="283"/>
        <w:jc w:val="both"/>
        <w:rPr>
          <w:rFonts w:ascii="Tahoma" w:hAnsi="Tahoma" w:cs="Tahoma"/>
          <w:i w:val="0"/>
          <w:sz w:val="20"/>
        </w:rPr>
      </w:pP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Predlagani ukrepi:</w:t>
      </w:r>
    </w:p>
    <w:p w:rsidR="005D1CE1" w:rsidRDefault="005D1CE1" w:rsidP="00C20DBF">
      <w:pPr>
        <w:keepNext/>
        <w:keepLines/>
        <w:numPr>
          <w:ilvl w:val="0"/>
          <w:numId w:val="33"/>
        </w:numPr>
        <w:tabs>
          <w:tab w:val="num" w:pos="567"/>
        </w:tabs>
        <w:ind w:hanging="76"/>
        <w:jc w:val="both"/>
        <w:rPr>
          <w:rFonts w:ascii="Tahoma" w:hAnsi="Tahoma" w:cs="Tahoma"/>
          <w:i w:val="0"/>
          <w:sz w:val="20"/>
        </w:rPr>
      </w:pPr>
    </w:p>
    <w:p w:rsidR="005D1CE1" w:rsidRDefault="005D1CE1" w:rsidP="00C20DBF">
      <w:pPr>
        <w:keepNext/>
        <w:keepLines/>
        <w:numPr>
          <w:ilvl w:val="0"/>
          <w:numId w:val="33"/>
        </w:numPr>
        <w:tabs>
          <w:tab w:val="num" w:pos="567"/>
        </w:tabs>
        <w:ind w:hanging="76"/>
        <w:jc w:val="both"/>
        <w:rPr>
          <w:rFonts w:ascii="Tahoma" w:hAnsi="Tahoma" w:cs="Tahoma"/>
          <w:i w:val="0"/>
          <w:sz w:val="20"/>
        </w:rPr>
      </w:pPr>
    </w:p>
    <w:p w:rsidR="005D1CE1" w:rsidRDefault="005D1CE1" w:rsidP="00C20DBF">
      <w:pPr>
        <w:keepNext/>
        <w:keepLines/>
        <w:numPr>
          <w:ilvl w:val="0"/>
          <w:numId w:val="33"/>
        </w:numPr>
        <w:tabs>
          <w:tab w:val="num" w:pos="567"/>
        </w:tabs>
        <w:ind w:hanging="76"/>
        <w:jc w:val="both"/>
        <w:rPr>
          <w:rFonts w:ascii="Tahoma" w:hAnsi="Tahoma" w:cs="Tahoma"/>
          <w:i w:val="0"/>
          <w:sz w:val="20"/>
        </w:rPr>
      </w:pPr>
    </w:p>
    <w:p w:rsidR="005D1CE1" w:rsidRDefault="005D1CE1" w:rsidP="00C20DBF">
      <w:pPr>
        <w:keepNext/>
        <w:keepLines/>
        <w:numPr>
          <w:ilvl w:val="0"/>
          <w:numId w:val="33"/>
        </w:numPr>
        <w:tabs>
          <w:tab w:val="num" w:pos="567"/>
        </w:tabs>
        <w:ind w:hanging="76"/>
        <w:jc w:val="both"/>
        <w:rPr>
          <w:rFonts w:ascii="Tahoma" w:hAnsi="Tahoma" w:cs="Tahoma"/>
          <w:i w:val="0"/>
          <w:sz w:val="20"/>
        </w:rPr>
      </w:pP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Naziv pooblaščenega javnega zdravstvenega zavoda, ki je potrdilo izdal:</w:t>
      </w:r>
    </w:p>
    <w:p w:rsidR="005D1CE1" w:rsidRDefault="005D1CE1" w:rsidP="005D1CE1">
      <w:pPr>
        <w:keepNext/>
        <w:keepLines/>
        <w:jc w:val="both"/>
        <w:rPr>
          <w:rFonts w:ascii="Tahoma" w:hAnsi="Tahoma" w:cs="Tahoma"/>
          <w:i w:val="0"/>
          <w:sz w:val="20"/>
        </w:rPr>
      </w:pPr>
      <w:r>
        <w:rPr>
          <w:rFonts w:ascii="Tahoma" w:hAnsi="Tahoma" w:cs="Tahoma"/>
          <w:i w:val="0"/>
          <w:sz w:val="20"/>
        </w:rPr>
        <w:t>………………………………………………………………………………………………………………………..</w:t>
      </w:r>
    </w:p>
    <w:p w:rsidR="005D1CE1" w:rsidRDefault="005D1CE1" w:rsidP="005D1CE1">
      <w:pPr>
        <w:keepNext/>
        <w:keepLines/>
        <w:jc w:val="both"/>
        <w:rPr>
          <w:rFonts w:ascii="Tahoma" w:hAnsi="Tahoma" w:cs="Tahoma"/>
          <w:i w:val="0"/>
          <w:sz w:val="20"/>
        </w:rPr>
      </w:pPr>
      <w:r>
        <w:rPr>
          <w:rFonts w:ascii="Tahoma" w:hAnsi="Tahoma" w:cs="Tahoma"/>
          <w:i w:val="0"/>
          <w:sz w:val="20"/>
        </w:rPr>
        <w:t>………………………………………………………………………………………………………………………..</w:t>
      </w:r>
    </w:p>
    <w:p w:rsidR="005D1CE1" w:rsidRDefault="005D1CE1" w:rsidP="005D1CE1">
      <w:pPr>
        <w:keepNext/>
        <w:keepLines/>
        <w:jc w:val="both"/>
        <w:rPr>
          <w:rFonts w:ascii="Tahoma" w:hAnsi="Tahoma" w:cs="Tahoma"/>
          <w:i w:val="0"/>
          <w:sz w:val="20"/>
        </w:rPr>
      </w:pPr>
      <w:r>
        <w:rPr>
          <w:rFonts w:ascii="Tahoma" w:hAnsi="Tahoma" w:cs="Tahoma"/>
          <w:i w:val="0"/>
          <w:sz w:val="20"/>
        </w:rPr>
        <w:t>………………………………………………………………………………………………………………………..</w:t>
      </w:r>
    </w:p>
    <w:p w:rsidR="005D1CE1" w:rsidRDefault="005D1CE1" w:rsidP="005D1CE1">
      <w:pPr>
        <w:keepNext/>
        <w:keepLines/>
        <w:jc w:val="both"/>
        <w:rPr>
          <w:rFonts w:ascii="Tahoma" w:hAnsi="Tahoma" w:cs="Tahoma"/>
          <w:i w:val="0"/>
          <w:sz w:val="20"/>
        </w:rPr>
      </w:pPr>
      <w:r>
        <w:rPr>
          <w:rFonts w:ascii="Tahoma" w:hAnsi="Tahoma" w:cs="Tahoma"/>
          <w:i w:val="0"/>
          <w:sz w:val="20"/>
        </w:rPr>
        <w:t>………………………………………………………………………………………………………………………..</w:t>
      </w:r>
    </w:p>
    <w:p w:rsidR="005D1CE1" w:rsidRDefault="005D1CE1" w:rsidP="005D1CE1">
      <w:pPr>
        <w:keepNext/>
        <w:keepLines/>
        <w:jc w:val="both"/>
        <w:rPr>
          <w:rFonts w:ascii="Tahoma" w:hAnsi="Tahoma" w:cs="Tahoma"/>
          <w:i w:val="0"/>
          <w:sz w:val="20"/>
        </w:rPr>
      </w:pPr>
      <w:r>
        <w:rPr>
          <w:rFonts w:ascii="Tahoma" w:hAnsi="Tahoma" w:cs="Tahoma"/>
          <w:i w:val="0"/>
          <w:sz w:val="20"/>
        </w:rPr>
        <w:t>………………………………………………………………………………………………………………………..</w:t>
      </w:r>
    </w:p>
    <w:p w:rsidR="005D1CE1" w:rsidRDefault="005D1CE1" w:rsidP="005D1CE1">
      <w:pPr>
        <w:keepNext/>
        <w:keepLines/>
        <w:jc w:val="both"/>
        <w:rPr>
          <w:rFonts w:ascii="Tahoma" w:hAnsi="Tahoma" w:cs="Tahoma"/>
          <w:i w:val="0"/>
          <w:sz w:val="20"/>
        </w:rPr>
      </w:pPr>
    </w:p>
    <w:p w:rsidR="005D1CE1" w:rsidRDefault="005D1CE1" w:rsidP="005D1CE1">
      <w:pPr>
        <w:keepNext/>
        <w:keepLines/>
        <w:jc w:val="center"/>
        <w:rPr>
          <w:rFonts w:ascii="Tahoma" w:hAnsi="Tahoma" w:cs="Tahoma"/>
          <w:i w:val="0"/>
          <w:sz w:val="20"/>
        </w:rPr>
      </w:pPr>
      <w:r>
        <w:rPr>
          <w:rFonts w:ascii="Tahoma" w:hAnsi="Tahoma" w:cs="Tahoma"/>
          <w:i w:val="0"/>
          <w:sz w:val="20"/>
        </w:rPr>
        <w:t xml:space="preserve">                                </w:t>
      </w:r>
    </w:p>
    <w:p w:rsidR="005D1CE1" w:rsidRDefault="005D1CE1" w:rsidP="005D1CE1">
      <w:pPr>
        <w:keepNext/>
        <w:keepLines/>
        <w:jc w:val="center"/>
        <w:rPr>
          <w:rFonts w:ascii="Tahoma" w:hAnsi="Tahoma" w:cs="Tahoma"/>
          <w:i w:val="0"/>
          <w:sz w:val="20"/>
        </w:rPr>
      </w:pPr>
      <w:r>
        <w:rPr>
          <w:rFonts w:ascii="Tahoma" w:hAnsi="Tahoma" w:cs="Tahoma"/>
          <w:i w:val="0"/>
          <w:sz w:val="20"/>
        </w:rPr>
        <w:t xml:space="preserve">   </w:t>
      </w:r>
    </w:p>
    <w:p w:rsidR="005D1CE1" w:rsidRDefault="005D1CE1" w:rsidP="005D1CE1">
      <w:pPr>
        <w:keepNext/>
        <w:keepLines/>
        <w:jc w:val="center"/>
        <w:rPr>
          <w:rFonts w:ascii="Tahoma" w:hAnsi="Tahoma" w:cs="Tahoma"/>
          <w:i w:val="0"/>
          <w:sz w:val="20"/>
        </w:rPr>
      </w:pPr>
      <w:r>
        <w:rPr>
          <w:rFonts w:ascii="Tahoma" w:hAnsi="Tahoma" w:cs="Tahoma"/>
          <w:i w:val="0"/>
          <w:sz w:val="20"/>
        </w:rPr>
        <w:t xml:space="preserve">                                                                                        Žig in podpis zdravnika</w:t>
      </w:r>
    </w:p>
    <w:p w:rsidR="005D1CE1" w:rsidRDefault="005D1CE1" w:rsidP="005D1CE1">
      <w:pPr>
        <w:keepNext/>
        <w:keepLines/>
        <w:jc w:val="both"/>
        <w:rPr>
          <w:rFonts w:ascii="Tahoma" w:hAnsi="Tahoma" w:cs="Tahoma"/>
          <w:i w:val="0"/>
          <w:sz w:val="20"/>
        </w:rPr>
      </w:pPr>
    </w:p>
    <w:p w:rsidR="005D1CE1" w:rsidRDefault="005D1CE1" w:rsidP="005D1CE1">
      <w:pPr>
        <w:keepNext/>
        <w:keepLines/>
        <w:jc w:val="both"/>
        <w:rPr>
          <w:rFonts w:ascii="Tahoma" w:hAnsi="Tahoma" w:cs="Tahoma"/>
          <w:i w:val="0"/>
          <w:sz w:val="20"/>
        </w:rPr>
      </w:pPr>
      <w:r>
        <w:rPr>
          <w:rFonts w:ascii="Tahoma" w:hAnsi="Tahoma" w:cs="Tahoma"/>
          <w:i w:val="0"/>
          <w:sz w:val="20"/>
        </w:rPr>
        <w:t>*izpolni se v dveh (2) izvodih (za nosilca živilske dejavnosti in izvajalca pregleda)</w:t>
      </w:r>
    </w:p>
    <w:p w:rsidR="005D1CE1" w:rsidRDefault="005D1CE1" w:rsidP="005D1CE1">
      <w:pPr>
        <w:keepNext/>
        <w:keepLines/>
        <w:rPr>
          <w:i w:val="0"/>
          <w:sz w:val="20"/>
        </w:rPr>
      </w:pPr>
    </w:p>
    <w:p w:rsidR="005D1CE1" w:rsidRDefault="005D1CE1" w:rsidP="005D1CE1">
      <w:pPr>
        <w:keepNext/>
        <w:keepLines/>
        <w:rPr>
          <w:i w:val="0"/>
          <w:sz w:val="20"/>
        </w:rPr>
      </w:pPr>
    </w:p>
    <w:p w:rsidR="005D1CE1" w:rsidRDefault="005D1CE1" w:rsidP="005D1CE1">
      <w:pPr>
        <w:keepNext/>
        <w:keepLines/>
        <w:rPr>
          <w:i w:val="0"/>
          <w:sz w:val="20"/>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5D1CE1" w:rsidTr="005D1CE1">
        <w:trPr>
          <w:trHeight w:val="235"/>
        </w:trPr>
        <w:tc>
          <w:tcPr>
            <w:tcW w:w="2410" w:type="dxa"/>
          </w:tcPr>
          <w:p w:rsidR="005D1CE1" w:rsidRDefault="005D1CE1">
            <w:pPr>
              <w:keepNext/>
              <w:keepLines/>
              <w:jc w:val="both"/>
              <w:rPr>
                <w:rFonts w:ascii="Tahoma" w:hAnsi="Tahoma"/>
                <w:i w:val="0"/>
                <w:snapToGrid w:val="0"/>
                <w:sz w:val="20"/>
              </w:rPr>
            </w:pPr>
          </w:p>
        </w:tc>
        <w:tc>
          <w:tcPr>
            <w:tcW w:w="2693" w:type="dxa"/>
          </w:tcPr>
          <w:p w:rsidR="005D1CE1" w:rsidRDefault="005D1CE1">
            <w:pPr>
              <w:keepNext/>
              <w:keepLines/>
              <w:jc w:val="center"/>
              <w:rPr>
                <w:rFonts w:ascii="Tahoma" w:hAnsi="Tahoma"/>
                <w:i w:val="0"/>
                <w:snapToGrid w:val="0"/>
                <w:sz w:val="20"/>
              </w:rPr>
            </w:pPr>
          </w:p>
        </w:tc>
        <w:tc>
          <w:tcPr>
            <w:tcW w:w="4395" w:type="dxa"/>
          </w:tcPr>
          <w:p w:rsidR="005D1CE1" w:rsidRDefault="005D1CE1">
            <w:pPr>
              <w:keepNext/>
              <w:keepLines/>
              <w:jc w:val="both"/>
              <w:rPr>
                <w:rFonts w:ascii="Tahoma" w:hAnsi="Tahoma"/>
                <w:i w:val="0"/>
                <w:snapToGrid w:val="0"/>
                <w:sz w:val="20"/>
              </w:rPr>
            </w:pPr>
          </w:p>
        </w:tc>
      </w:tr>
      <w:tr w:rsidR="005D1CE1" w:rsidTr="005D1CE1">
        <w:trPr>
          <w:trHeight w:val="235"/>
        </w:trPr>
        <w:tc>
          <w:tcPr>
            <w:tcW w:w="2410" w:type="dxa"/>
            <w:tcBorders>
              <w:top w:val="single" w:sz="4" w:space="0" w:color="auto"/>
              <w:left w:val="nil"/>
              <w:bottom w:val="nil"/>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(kraj, datum)</w:t>
            </w:r>
          </w:p>
        </w:tc>
        <w:tc>
          <w:tcPr>
            <w:tcW w:w="2693" w:type="dxa"/>
            <w:hideMark/>
          </w:tcPr>
          <w:p w:rsidR="005D1CE1" w:rsidRDefault="005D1CE1">
            <w:pPr>
              <w:keepNext/>
              <w:keepLines/>
              <w:jc w:val="center"/>
              <w:rPr>
                <w:rFonts w:ascii="Tahoma" w:hAnsi="Tahoma"/>
                <w:i w:val="0"/>
                <w:snapToGrid w:val="0"/>
                <w:sz w:val="20"/>
              </w:rPr>
            </w:pPr>
            <w:r>
              <w:rPr>
                <w:rFonts w:ascii="Tahoma" w:hAnsi="Tahoma"/>
                <w:i w:val="0"/>
                <w:snapToGrid w:val="0"/>
                <w:sz w:val="20"/>
              </w:rPr>
              <w:t>žig</w:t>
            </w:r>
          </w:p>
        </w:tc>
        <w:tc>
          <w:tcPr>
            <w:tcW w:w="4395" w:type="dxa"/>
            <w:tcBorders>
              <w:top w:val="single" w:sz="4" w:space="0" w:color="auto"/>
              <w:left w:val="nil"/>
              <w:bottom w:val="nil"/>
              <w:right w:val="nil"/>
            </w:tcBorders>
            <w:hideMark/>
          </w:tcPr>
          <w:p w:rsidR="005D1CE1" w:rsidRDefault="005D1CE1">
            <w:pPr>
              <w:keepNext/>
              <w:keepLines/>
              <w:jc w:val="center"/>
              <w:rPr>
                <w:rFonts w:ascii="Tahoma" w:hAnsi="Tahoma"/>
                <w:i w:val="0"/>
                <w:snapToGrid w:val="0"/>
                <w:sz w:val="20"/>
              </w:rPr>
            </w:pPr>
            <w:r>
              <w:rPr>
                <w:rFonts w:ascii="Tahoma" w:hAnsi="Tahoma"/>
                <w:i w:val="0"/>
                <w:snapToGrid w:val="0"/>
                <w:sz w:val="20"/>
              </w:rPr>
              <w:t>(Ime in priimek ter podpis odgovorne osebe)</w:t>
            </w:r>
          </w:p>
        </w:tc>
      </w:tr>
    </w:tbl>
    <w:p w:rsidR="005D1CE1" w:rsidRDefault="005D1CE1" w:rsidP="005D1CE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5D1CE1" w:rsidRDefault="005D1CE1">
      <w:pPr>
        <w:rPr>
          <w:b/>
          <w:i w:val="0"/>
          <w:sz w:val="22"/>
          <w:szCs w:val="22"/>
        </w:rPr>
      </w:pPr>
      <w:r>
        <w:rPr>
          <w:b/>
          <w:i w:val="0"/>
          <w:sz w:val="22"/>
          <w:szCs w:val="22"/>
        </w:rPr>
        <w:br w:type="page"/>
      </w: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D40769">
        <w:rPr>
          <w:i w:val="0"/>
          <w:sz w:val="22"/>
          <w:szCs w:val="22"/>
        </w:rPr>
        <w:t>,</w:t>
      </w:r>
      <w:r w:rsidR="00D40769" w:rsidRPr="00D40769">
        <w:t xml:space="preserve"> </w:t>
      </w:r>
      <w:r w:rsidR="00D40769" w:rsidRPr="00D40769">
        <w:rPr>
          <w:i w:val="0"/>
          <w:sz w:val="22"/>
          <w:szCs w:val="22"/>
        </w:rPr>
        <w:t>v prilogi razpisne dokumentacije.</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Tehnični opis</w:t>
      </w:r>
      <w:r w:rsidR="00D40769">
        <w:rPr>
          <w:i w:val="0"/>
          <w:sz w:val="22"/>
          <w:szCs w:val="22"/>
        </w:rPr>
        <w:t xml:space="preserve">, </w:t>
      </w:r>
      <w:r w:rsidR="00D40769" w:rsidRPr="00D40769">
        <w:rPr>
          <w:i w:val="0"/>
          <w:sz w:val="22"/>
          <w:szCs w:val="22"/>
        </w:rPr>
        <w:t>v prilogi razpisne dokumentacije.</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774D7" w:rsidRDefault="009774D7">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r w:rsidR="008D2C4A">
        <w:rPr>
          <w:b/>
          <w:i w:val="0"/>
          <w:sz w:val="22"/>
          <w:szCs w:val="22"/>
        </w:rPr>
        <w:t>/1</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8D2C4A" w:rsidRDefault="003532D2" w:rsidP="0024612C">
      <w:pPr>
        <w:ind w:left="1134"/>
        <w:jc w:val="both"/>
        <w:rPr>
          <w:i w:val="0"/>
          <w:sz w:val="22"/>
          <w:szCs w:val="22"/>
          <w:highlight w:val="yellow"/>
        </w:rPr>
      </w:pPr>
      <w:r w:rsidRPr="003532D2">
        <w:rPr>
          <w:b/>
          <w:i w:val="0"/>
          <w:sz w:val="22"/>
          <w:szCs w:val="22"/>
        </w:rPr>
        <w:t xml:space="preserve">Vzorec pogodbe naročnika </w:t>
      </w:r>
      <w:r w:rsidR="00F33419" w:rsidRPr="0024612C">
        <w:rPr>
          <w:b/>
          <w:i w:val="0"/>
          <w:sz w:val="22"/>
          <w:szCs w:val="22"/>
        </w:rPr>
        <w:t>MESTNA OBČINA LJUBLJANA, Mestni trg 1, 1000 Ljubljana</w:t>
      </w:r>
      <w:r w:rsidR="0024612C" w:rsidRPr="0024612C">
        <w:rPr>
          <w:b/>
          <w:i w:val="0"/>
          <w:sz w:val="22"/>
          <w:szCs w:val="22"/>
        </w:rPr>
        <w:t>:</w:t>
      </w:r>
      <w:r w:rsidR="0024612C" w:rsidRPr="0024612C">
        <w:t xml:space="preserve"> </w:t>
      </w:r>
      <w:bookmarkStart w:id="4" w:name="_Hlk155680710"/>
      <w:r w:rsidR="0024612C" w:rsidRPr="0024612C">
        <w:rPr>
          <w:i w:val="0"/>
          <w:sz w:val="22"/>
          <w:szCs w:val="22"/>
        </w:rPr>
        <w:t>v prilogi razpisne dokumentacije.</w:t>
      </w:r>
    </w:p>
    <w:bookmarkEnd w:id="4"/>
    <w:p w:rsidR="0024612C" w:rsidRDefault="0024612C" w:rsidP="0024612C">
      <w:pPr>
        <w:ind w:left="1134"/>
        <w:jc w:val="both"/>
        <w:rPr>
          <w:i w:val="0"/>
          <w:sz w:val="22"/>
          <w:szCs w:val="22"/>
        </w:rPr>
      </w:pPr>
    </w:p>
    <w:p w:rsidR="008D2C4A" w:rsidRDefault="008D2C4A">
      <w:pPr>
        <w:rPr>
          <w:i w:val="0"/>
          <w:sz w:val="22"/>
          <w:szCs w:val="22"/>
        </w:rPr>
      </w:pPr>
      <w:r>
        <w:rPr>
          <w:i w:val="0"/>
          <w:sz w:val="22"/>
          <w:szCs w:val="22"/>
        </w:rPr>
        <w:br w:type="page"/>
      </w:r>
    </w:p>
    <w:p w:rsidR="008D2C4A" w:rsidRDefault="008D2C4A" w:rsidP="008D2C4A">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C/2</w:t>
      </w:r>
    </w:p>
    <w:p w:rsidR="008D2C4A" w:rsidRDefault="008D2C4A" w:rsidP="008D2C4A">
      <w:pPr>
        <w:ind w:left="1134"/>
        <w:jc w:val="both"/>
        <w:rPr>
          <w:b/>
          <w:i w:val="0"/>
          <w:sz w:val="22"/>
          <w:szCs w:val="22"/>
        </w:rPr>
      </w:pPr>
    </w:p>
    <w:p w:rsidR="008D2C4A" w:rsidRDefault="008D2C4A" w:rsidP="008D2C4A">
      <w:pPr>
        <w:ind w:left="1134"/>
        <w:jc w:val="both"/>
        <w:rPr>
          <w:b/>
          <w:i w:val="0"/>
          <w:sz w:val="22"/>
          <w:szCs w:val="22"/>
        </w:rPr>
      </w:pPr>
    </w:p>
    <w:p w:rsidR="008D2C4A" w:rsidRDefault="00C20DBF" w:rsidP="008D2C4A">
      <w:pPr>
        <w:ind w:left="1134"/>
        <w:jc w:val="both"/>
        <w:rPr>
          <w:b/>
          <w:i w:val="0"/>
          <w:sz w:val="22"/>
          <w:szCs w:val="22"/>
        </w:rPr>
      </w:pPr>
      <w:r>
        <w:rPr>
          <w:b/>
          <w:i w:val="0"/>
          <w:sz w:val="22"/>
          <w:szCs w:val="22"/>
        </w:rPr>
        <w:t xml:space="preserve">Vzorec pogodbe </w:t>
      </w:r>
      <w:r w:rsidR="008129B2">
        <w:rPr>
          <w:b/>
          <w:i w:val="0"/>
          <w:sz w:val="22"/>
          <w:szCs w:val="22"/>
        </w:rPr>
        <w:t xml:space="preserve">naročnika </w:t>
      </w:r>
      <w:r w:rsidR="008D2C4A" w:rsidRPr="008D2C4A">
        <w:rPr>
          <w:b/>
          <w:i w:val="0"/>
          <w:sz w:val="22"/>
          <w:szCs w:val="22"/>
        </w:rPr>
        <w:t xml:space="preserve">JAVNO PODJETJE ENERGETIKA LJUBLJANA d.o.o., </w:t>
      </w:r>
      <w:r w:rsidR="008D2C4A" w:rsidRPr="008D2C4A">
        <w:rPr>
          <w:i w:val="0"/>
          <w:sz w:val="22"/>
          <w:szCs w:val="22"/>
        </w:rPr>
        <w:t>Verovškova ulica 62, 1001 Ljubljana</w:t>
      </w:r>
      <w:r>
        <w:rPr>
          <w:i w:val="0"/>
          <w:sz w:val="22"/>
          <w:szCs w:val="22"/>
        </w:rPr>
        <w:t>: v</w:t>
      </w:r>
      <w:r w:rsidRPr="00C20DBF">
        <w:rPr>
          <w:i w:val="0"/>
          <w:sz w:val="22"/>
          <w:szCs w:val="22"/>
        </w:rPr>
        <w:t xml:space="preserve"> prilogi razpisne dokumentacije.</w:t>
      </w:r>
    </w:p>
    <w:p w:rsidR="008D2C4A" w:rsidRDefault="008D2C4A">
      <w:pPr>
        <w:rPr>
          <w:b/>
          <w:i w:val="0"/>
          <w:sz w:val="22"/>
          <w:szCs w:val="22"/>
        </w:rPr>
      </w:pPr>
      <w:r>
        <w:rPr>
          <w:b/>
          <w:i w:val="0"/>
          <w:sz w:val="22"/>
          <w:szCs w:val="22"/>
        </w:rPr>
        <w:br w:type="page"/>
      </w:r>
    </w:p>
    <w:p w:rsidR="008D2C4A" w:rsidRPr="0079325B" w:rsidRDefault="008D2C4A" w:rsidP="008D2C4A">
      <w:pPr>
        <w:pStyle w:val="Glava"/>
        <w:tabs>
          <w:tab w:val="clear" w:pos="4536"/>
          <w:tab w:val="clear" w:pos="9072"/>
        </w:tabs>
        <w:jc w:val="right"/>
        <w:rPr>
          <w:b/>
          <w:i w:val="0"/>
          <w:sz w:val="22"/>
          <w:szCs w:val="22"/>
        </w:rPr>
      </w:pPr>
      <w:r w:rsidRPr="008D2C4A">
        <w:rPr>
          <w:b/>
          <w:i w:val="0"/>
          <w:sz w:val="22"/>
          <w:szCs w:val="22"/>
        </w:rPr>
        <w:lastRenderedPageBreak/>
        <w:t>PRILOGA C/</w:t>
      </w:r>
      <w:r>
        <w:rPr>
          <w:b/>
          <w:i w:val="0"/>
          <w:sz w:val="22"/>
          <w:szCs w:val="22"/>
        </w:rPr>
        <w:t>3</w:t>
      </w:r>
    </w:p>
    <w:p w:rsidR="008D2C4A" w:rsidRDefault="008D2C4A" w:rsidP="00F33419">
      <w:pPr>
        <w:ind w:left="1134"/>
        <w:jc w:val="both"/>
        <w:rPr>
          <w:b/>
        </w:rPr>
      </w:pPr>
    </w:p>
    <w:p w:rsidR="00A65A46" w:rsidRDefault="00A65A46" w:rsidP="00F33419">
      <w:pPr>
        <w:ind w:left="1134"/>
        <w:jc w:val="both"/>
        <w:rPr>
          <w:b/>
        </w:rPr>
      </w:pPr>
    </w:p>
    <w:p w:rsidR="00F33419" w:rsidRPr="008D2C4A" w:rsidRDefault="00C20DBF" w:rsidP="00F33419">
      <w:pPr>
        <w:ind w:left="1134"/>
        <w:jc w:val="both"/>
        <w:rPr>
          <w:i w:val="0"/>
          <w:sz w:val="22"/>
          <w:szCs w:val="22"/>
        </w:rPr>
      </w:pPr>
      <w:r>
        <w:rPr>
          <w:b/>
          <w:i w:val="0"/>
          <w:sz w:val="22"/>
          <w:szCs w:val="22"/>
        </w:rPr>
        <w:t xml:space="preserve">Vzorec pogodbe </w:t>
      </w:r>
      <w:r w:rsidR="008129B2">
        <w:rPr>
          <w:b/>
          <w:i w:val="0"/>
          <w:sz w:val="22"/>
          <w:szCs w:val="22"/>
        </w:rPr>
        <w:t>naročnika</w:t>
      </w:r>
      <w:r>
        <w:rPr>
          <w:b/>
          <w:i w:val="0"/>
          <w:sz w:val="22"/>
          <w:szCs w:val="22"/>
        </w:rPr>
        <w:t xml:space="preserve"> </w:t>
      </w:r>
      <w:r w:rsidR="008D2C4A" w:rsidRPr="008D2C4A">
        <w:rPr>
          <w:b/>
          <w:i w:val="0"/>
          <w:sz w:val="22"/>
          <w:szCs w:val="22"/>
        </w:rPr>
        <w:t xml:space="preserve">JAVNO PODJETJE VODOVOD KANALIZACIJA SNAGA d.o.o., </w:t>
      </w:r>
      <w:r w:rsidR="008D2C4A" w:rsidRPr="008D2C4A">
        <w:rPr>
          <w:i w:val="0"/>
          <w:sz w:val="22"/>
          <w:szCs w:val="22"/>
        </w:rPr>
        <w:t>Vodovodna cesta 90, 1000 Ljubljana</w:t>
      </w:r>
      <w:r>
        <w:rPr>
          <w:i w:val="0"/>
          <w:sz w:val="22"/>
          <w:szCs w:val="22"/>
        </w:rPr>
        <w:t>:  v</w:t>
      </w:r>
      <w:r w:rsidRPr="00C20DBF">
        <w:rPr>
          <w:i w:val="0"/>
          <w:sz w:val="22"/>
          <w:szCs w:val="22"/>
        </w:rPr>
        <w:t xml:space="preserve"> prilogi razpisne dokumentacije.</w:t>
      </w:r>
    </w:p>
    <w:p w:rsidR="00F33419" w:rsidRPr="008D2C4A" w:rsidRDefault="00F33419" w:rsidP="00F33419">
      <w:pPr>
        <w:ind w:left="1134"/>
        <w:jc w:val="both"/>
        <w:rPr>
          <w:b/>
          <w:i w:val="0"/>
          <w:sz w:val="22"/>
          <w:szCs w:val="22"/>
        </w:rPr>
      </w:pPr>
    </w:p>
    <w:p w:rsidR="002A50C1" w:rsidRDefault="002A50C1"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71156F" w:rsidRDefault="0071156F">
      <w:pPr>
        <w:rPr>
          <w:b/>
          <w:i w:val="0"/>
          <w:sz w:val="22"/>
          <w:szCs w:val="22"/>
        </w:rPr>
      </w:pPr>
      <w:r>
        <w:rPr>
          <w:b/>
          <w:i w:val="0"/>
          <w:sz w:val="22"/>
          <w:szCs w:val="22"/>
        </w:rPr>
        <w:br w:type="page"/>
      </w: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71156F">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F30E76" w:rsidRPr="0071156F">
        <w:rPr>
          <w:i w:val="0"/>
          <w:sz w:val="22"/>
          <w:szCs w:val="22"/>
        </w:rPr>
        <w:t xml:space="preserve">obveznost naročnika zavarovanja iz 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in datum pogodbe)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71156F">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71156F">
        <w:rPr>
          <w:i w:val="0"/>
          <w:sz w:val="22"/>
          <w:szCs w:val="22"/>
        </w:rPr>
        <w:t>obveznost naročnika zavarovanja za odpravo napak v garancijskem roku, ki izhaja iz</w:t>
      </w:r>
      <w:r w:rsidR="00F30E76" w:rsidRPr="0071156F">
        <w:rPr>
          <w:b/>
          <w:i w:val="0"/>
          <w:sz w:val="22"/>
          <w:szCs w:val="22"/>
        </w:rPr>
        <w:t xml:space="preserve"> </w:t>
      </w:r>
      <w:r w:rsidR="00F30E76" w:rsidRPr="0071156F">
        <w:rPr>
          <w:i w:val="0"/>
          <w:sz w:val="22"/>
          <w:szCs w:val="22"/>
        </w:rPr>
        <w:t xml:space="preserve">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C20DBF" w:rsidRDefault="00DD50C8"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u w:val="single"/>
          <w:lang w:eastAsia="en-US"/>
        </w:rPr>
      </w:pPr>
      <w:r>
        <w:rPr>
          <w:b/>
          <w:sz w:val="22"/>
          <w:szCs w:val="22"/>
          <w:u w:val="single"/>
          <w:lang w:eastAsia="en-US"/>
        </w:rPr>
        <w:t>Opozorilo glede kavcijskega zavarovanja:</w:t>
      </w: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5D1CE1" w:rsidRDefault="005D1CE1">
      <w:pPr>
        <w:rPr>
          <w:i w:val="0"/>
          <w:sz w:val="22"/>
          <w:szCs w:val="22"/>
        </w:rPr>
      </w:pPr>
    </w:p>
    <w:p w:rsidR="00C20DBF" w:rsidRDefault="00C20DBF">
      <w:pPr>
        <w:rPr>
          <w:b/>
          <w:i w:val="0"/>
          <w:sz w:val="22"/>
          <w:szCs w:val="22"/>
          <w:highlight w:val="yellow"/>
        </w:rPr>
      </w:pPr>
      <w:r>
        <w:rPr>
          <w:b/>
          <w:i w:val="0"/>
          <w:sz w:val="22"/>
          <w:szCs w:val="22"/>
          <w:highlight w:val="yellow"/>
        </w:rPr>
        <w:br w:type="page"/>
      </w:r>
    </w:p>
    <w:p w:rsidR="005D1CE1" w:rsidRPr="00A65A46" w:rsidRDefault="005D1CE1" w:rsidP="005D1CE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A65A46">
        <w:rPr>
          <w:b/>
          <w:i w:val="0"/>
          <w:sz w:val="22"/>
          <w:szCs w:val="22"/>
        </w:rPr>
        <w:lastRenderedPageBreak/>
        <w:t xml:space="preserve">PRILOGA </w:t>
      </w:r>
      <w:r w:rsidR="00586794" w:rsidRPr="00A65A46">
        <w:rPr>
          <w:b/>
          <w:i w:val="0"/>
          <w:sz w:val="22"/>
          <w:szCs w:val="22"/>
        </w:rPr>
        <w:t>F</w:t>
      </w:r>
    </w:p>
    <w:p w:rsidR="005D1CE1" w:rsidRPr="00A65A46" w:rsidRDefault="005D1CE1" w:rsidP="005D1CE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5D1CE1" w:rsidRPr="00A65A46" w:rsidRDefault="005D1CE1" w:rsidP="005D1CE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5D1CE1" w:rsidRPr="00A65A46" w:rsidRDefault="005D1CE1" w:rsidP="005D1CE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5D1CE1" w:rsidRPr="00A65A46" w:rsidRDefault="005D1CE1" w:rsidP="005D1CE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color w:val="000000" w:themeColor="text1"/>
          <w:sz w:val="22"/>
          <w:szCs w:val="22"/>
          <w:u w:val="single"/>
        </w:rPr>
      </w:pPr>
      <w:r w:rsidRPr="00A65A46">
        <w:rPr>
          <w:b/>
          <w:i w:val="0"/>
          <w:color w:val="000000" w:themeColor="text1"/>
          <w:sz w:val="22"/>
          <w:szCs w:val="22"/>
          <w:u w:val="single"/>
        </w:rPr>
        <w:t xml:space="preserve">Cenik materiala </w:t>
      </w:r>
      <w:proofErr w:type="spellStart"/>
      <w:r w:rsidRPr="00A65A46">
        <w:rPr>
          <w:b/>
          <w:i w:val="0"/>
          <w:color w:val="000000" w:themeColor="text1"/>
          <w:sz w:val="22"/>
          <w:szCs w:val="22"/>
          <w:u w:val="single"/>
        </w:rPr>
        <w:t>fco</w:t>
      </w:r>
      <w:proofErr w:type="spellEnd"/>
      <w:r w:rsidRPr="00A65A46">
        <w:rPr>
          <w:b/>
          <w:i w:val="0"/>
          <w:color w:val="000000" w:themeColor="text1"/>
          <w:sz w:val="22"/>
          <w:szCs w:val="22"/>
          <w:u w:val="single"/>
        </w:rPr>
        <w:t xml:space="preserve"> gradbišče in cenik prodajnih ur po kvalifikacijski strukturi</w:t>
      </w:r>
    </w:p>
    <w:p w:rsidR="005D1CE1" w:rsidRPr="00A65A46" w:rsidRDefault="005D1CE1" w:rsidP="005D1CE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00" w:themeColor="text1"/>
          <w:sz w:val="22"/>
          <w:szCs w:val="22"/>
        </w:rPr>
      </w:pPr>
    </w:p>
    <w:p w:rsidR="005D1CE1" w:rsidRPr="00A65A46" w:rsidRDefault="005D1CE1" w:rsidP="005D1CE1">
      <w:pPr>
        <w:ind w:left="1134"/>
        <w:rPr>
          <w:i w:val="0"/>
          <w:color w:val="000000" w:themeColor="text1"/>
          <w:sz w:val="22"/>
          <w:szCs w:val="22"/>
        </w:rPr>
      </w:pPr>
      <w:r w:rsidRPr="00A65A46">
        <w:rPr>
          <w:i w:val="0"/>
          <w:color w:val="000000" w:themeColor="text1"/>
          <w:sz w:val="22"/>
          <w:szCs w:val="22"/>
        </w:rPr>
        <w:t>Ponudnik mora v prilogi priložiti cenike za naslednje postavke:</w:t>
      </w:r>
    </w:p>
    <w:p w:rsidR="005D1CE1" w:rsidRPr="00A65A46" w:rsidRDefault="005D1CE1" w:rsidP="00C20DBF">
      <w:pPr>
        <w:pStyle w:val="Odstavekseznama"/>
        <w:numPr>
          <w:ilvl w:val="0"/>
          <w:numId w:val="34"/>
        </w:numPr>
        <w:rPr>
          <w:i w:val="0"/>
          <w:color w:val="000000" w:themeColor="text1"/>
          <w:sz w:val="22"/>
          <w:szCs w:val="22"/>
        </w:rPr>
      </w:pPr>
      <w:r w:rsidRPr="00A65A46">
        <w:rPr>
          <w:i w:val="0"/>
          <w:color w:val="000000" w:themeColor="text1"/>
          <w:sz w:val="22"/>
          <w:szCs w:val="22"/>
        </w:rPr>
        <w:t>Cenik prodajnih ur po kvalifikacijski strukturi (NK delavec, PK delavec, …, cenik strojev);</w:t>
      </w:r>
    </w:p>
    <w:p w:rsidR="005D1CE1" w:rsidRPr="00A65A46" w:rsidRDefault="005D1CE1" w:rsidP="00C20DBF">
      <w:pPr>
        <w:pStyle w:val="Odstavekseznama"/>
        <w:numPr>
          <w:ilvl w:val="0"/>
          <w:numId w:val="34"/>
        </w:numPr>
        <w:rPr>
          <w:i w:val="0"/>
          <w:color w:val="000000" w:themeColor="text1"/>
          <w:sz w:val="22"/>
          <w:szCs w:val="22"/>
        </w:rPr>
      </w:pPr>
      <w:r w:rsidRPr="00A65A46">
        <w:rPr>
          <w:i w:val="0"/>
          <w:color w:val="000000" w:themeColor="text1"/>
          <w:sz w:val="22"/>
          <w:szCs w:val="22"/>
        </w:rPr>
        <w:t xml:space="preserve">Cenik materialov </w:t>
      </w:r>
      <w:proofErr w:type="spellStart"/>
      <w:r w:rsidRPr="00A65A46">
        <w:rPr>
          <w:i w:val="0"/>
          <w:color w:val="000000" w:themeColor="text1"/>
          <w:sz w:val="22"/>
          <w:szCs w:val="22"/>
        </w:rPr>
        <w:t>fco</w:t>
      </w:r>
      <w:proofErr w:type="spellEnd"/>
      <w:r w:rsidRPr="00A65A46">
        <w:rPr>
          <w:i w:val="0"/>
          <w:color w:val="000000" w:themeColor="text1"/>
          <w:sz w:val="22"/>
          <w:szCs w:val="22"/>
        </w:rPr>
        <w:t xml:space="preserve"> gradbišče  (gramozne frakcije, betoni, … - material, ki so ga upoštevali pri pripravi ponudbe za gradbena dela);</w:t>
      </w:r>
    </w:p>
    <w:p w:rsidR="005D1CE1" w:rsidRPr="00A65A46" w:rsidRDefault="005D1CE1" w:rsidP="00C20DBF">
      <w:pPr>
        <w:pStyle w:val="Odstavekseznama"/>
        <w:numPr>
          <w:ilvl w:val="0"/>
          <w:numId w:val="34"/>
        </w:numPr>
        <w:jc w:val="both"/>
        <w:rPr>
          <w:i w:val="0"/>
          <w:color w:val="000000" w:themeColor="text1"/>
          <w:sz w:val="22"/>
          <w:szCs w:val="22"/>
        </w:rPr>
      </w:pPr>
      <w:r w:rsidRPr="00A65A46">
        <w:rPr>
          <w:i w:val="0"/>
          <w:color w:val="000000" w:themeColor="text1"/>
          <w:sz w:val="22"/>
          <w:szCs w:val="22"/>
        </w:rPr>
        <w:t>OPOZORILO: naročnik (JAVNO PODJETJE VODOVOD KANALIZACIJA SNAGA d.o.o.) opozarja, da bo za nabavo vodovodnega materiala pri morebitnem potrjevanju dodatnih del upošteval zgolj cenike dobaviteljev (veljavne na dan potrjevanja cen/enoto).</w:t>
      </w:r>
    </w:p>
    <w:p w:rsidR="00B540AE" w:rsidRDefault="00B540AE"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B540AE" w:rsidSect="002D6EA4">
      <w:footerReference w:type="default" r:id="rId10"/>
      <w:pgSz w:w="11906" w:h="16838"/>
      <w:pgMar w:top="1361" w:right="1202" w:bottom="1202" w:left="629" w:header="709" w:footer="709" w:gutter="0"/>
      <w:pgNumType w:start="1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3DB" w:rsidRDefault="00A653DB">
      <w:r>
        <w:separator/>
      </w:r>
    </w:p>
  </w:endnote>
  <w:endnote w:type="continuationSeparator" w:id="0">
    <w:p w:rsidR="00A653DB" w:rsidRDefault="00A6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3DB" w:rsidRPr="00733B9A" w:rsidRDefault="00A653D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E4639">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002D6EA4">
      <w:rPr>
        <w:rStyle w:val="tevilkastrani"/>
        <w:i w:val="0"/>
        <w:sz w:val="18"/>
        <w:szCs w:val="18"/>
      </w:rPr>
      <w:t>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3DB" w:rsidRDefault="00A653DB">
      <w:r>
        <w:separator/>
      </w:r>
    </w:p>
  </w:footnote>
  <w:footnote w:type="continuationSeparator" w:id="0">
    <w:p w:rsidR="00A653DB" w:rsidRDefault="00A653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A44D6E"/>
    <w:multiLevelType w:val="hybridMultilevel"/>
    <w:tmpl w:val="68422FEE"/>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 w15:restartNumberingAfterBreak="0">
    <w:nsid w:val="05A37257"/>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A67F5A"/>
    <w:multiLevelType w:val="multilevel"/>
    <w:tmpl w:val="03229D14"/>
    <w:lvl w:ilvl="0">
      <w:start w:val="1"/>
      <w:numFmt w:val="bullet"/>
      <w:lvlText w:val=""/>
      <w:lvlJc w:val="left"/>
      <w:pPr>
        <w:tabs>
          <w:tab w:val="num" w:pos="4004"/>
        </w:tabs>
        <w:ind w:left="4004" w:hanging="360"/>
      </w:pPr>
      <w:rPr>
        <w:rFonts w:ascii="Symbol" w:hAnsi="Symbol" w:hint="default"/>
      </w:rPr>
    </w:lvl>
    <w:lvl w:ilvl="1">
      <w:start w:val="1"/>
      <w:numFmt w:val="bullet"/>
      <w:lvlText w:val="o"/>
      <w:lvlJc w:val="left"/>
      <w:pPr>
        <w:tabs>
          <w:tab w:val="num" w:pos="4004"/>
        </w:tabs>
        <w:ind w:left="4004" w:hanging="360"/>
      </w:pPr>
      <w:rPr>
        <w:rFonts w:ascii="Courier New" w:hAnsi="Courier New" w:cs="Times New Roman" w:hint="default"/>
      </w:rPr>
    </w:lvl>
    <w:lvl w:ilvl="2">
      <w:start w:val="1"/>
      <w:numFmt w:val="bullet"/>
      <w:lvlText w:val=""/>
      <w:lvlJc w:val="left"/>
      <w:pPr>
        <w:tabs>
          <w:tab w:val="num" w:pos="4724"/>
        </w:tabs>
        <w:ind w:left="4724" w:hanging="360"/>
      </w:pPr>
      <w:rPr>
        <w:rFonts w:ascii="Wingdings" w:hAnsi="Wingdings" w:hint="default"/>
      </w:rPr>
    </w:lvl>
    <w:lvl w:ilvl="3">
      <w:start w:val="1"/>
      <w:numFmt w:val="bullet"/>
      <w:lvlText w:val=""/>
      <w:lvlJc w:val="left"/>
      <w:pPr>
        <w:tabs>
          <w:tab w:val="num" w:pos="5444"/>
        </w:tabs>
        <w:ind w:left="5444" w:hanging="360"/>
      </w:pPr>
      <w:rPr>
        <w:rFonts w:ascii="Symbol" w:hAnsi="Symbol" w:hint="default"/>
      </w:rPr>
    </w:lvl>
    <w:lvl w:ilvl="4">
      <w:start w:val="1"/>
      <w:numFmt w:val="bullet"/>
      <w:lvlText w:val="o"/>
      <w:lvlJc w:val="left"/>
      <w:pPr>
        <w:tabs>
          <w:tab w:val="num" w:pos="6164"/>
        </w:tabs>
        <w:ind w:left="6164" w:hanging="360"/>
      </w:pPr>
      <w:rPr>
        <w:rFonts w:ascii="Courier New" w:hAnsi="Courier New" w:cs="Times New Roman" w:hint="default"/>
      </w:rPr>
    </w:lvl>
    <w:lvl w:ilvl="5">
      <w:start w:val="1"/>
      <w:numFmt w:val="bullet"/>
      <w:lvlText w:val=""/>
      <w:lvlJc w:val="left"/>
      <w:pPr>
        <w:tabs>
          <w:tab w:val="num" w:pos="6884"/>
        </w:tabs>
        <w:ind w:left="6884" w:hanging="360"/>
      </w:pPr>
      <w:rPr>
        <w:rFonts w:ascii="Wingdings" w:hAnsi="Wingdings" w:hint="default"/>
      </w:rPr>
    </w:lvl>
    <w:lvl w:ilvl="6">
      <w:start w:val="1"/>
      <w:numFmt w:val="bullet"/>
      <w:lvlText w:val=""/>
      <w:lvlJc w:val="left"/>
      <w:pPr>
        <w:tabs>
          <w:tab w:val="num" w:pos="7604"/>
        </w:tabs>
        <w:ind w:left="7604" w:hanging="360"/>
      </w:pPr>
      <w:rPr>
        <w:rFonts w:ascii="Symbol" w:hAnsi="Symbol" w:hint="default"/>
      </w:rPr>
    </w:lvl>
    <w:lvl w:ilvl="7">
      <w:start w:val="1"/>
      <w:numFmt w:val="bullet"/>
      <w:lvlText w:val="o"/>
      <w:lvlJc w:val="left"/>
      <w:pPr>
        <w:tabs>
          <w:tab w:val="num" w:pos="8324"/>
        </w:tabs>
        <w:ind w:left="8324" w:hanging="360"/>
      </w:pPr>
      <w:rPr>
        <w:rFonts w:ascii="Courier New" w:hAnsi="Courier New" w:cs="Times New Roman" w:hint="default"/>
      </w:rPr>
    </w:lvl>
    <w:lvl w:ilvl="8">
      <w:start w:val="1"/>
      <w:numFmt w:val="bullet"/>
      <w:lvlText w:val=""/>
      <w:lvlJc w:val="left"/>
      <w:pPr>
        <w:tabs>
          <w:tab w:val="num" w:pos="9044"/>
        </w:tabs>
        <w:ind w:left="9044" w:hanging="360"/>
      </w:pPr>
      <w:rPr>
        <w:rFonts w:ascii="Wingdings" w:hAnsi="Wingdings" w:hint="default"/>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2"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18" w15:restartNumberingAfterBreak="0">
    <w:nsid w:val="47000875"/>
    <w:multiLevelType w:val="hybridMultilevel"/>
    <w:tmpl w:val="8708B3E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D2132FF"/>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D8330A2"/>
    <w:multiLevelType w:val="hybridMultilevel"/>
    <w:tmpl w:val="5A2472C2"/>
    <w:lvl w:ilvl="0" w:tplc="F6023208">
      <w:start w:val="1"/>
      <w:numFmt w:val="lowerLetter"/>
      <w:lvlText w:val="%1)"/>
      <w:lvlJc w:val="left"/>
      <w:pPr>
        <w:ind w:left="1428" w:hanging="360"/>
      </w:pPr>
      <w:rPr>
        <w:rFonts w:ascii="Tahoma" w:eastAsia="Times New Roman" w:hAnsi="Tahoma" w:cs="Tahoma"/>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8" w15:restartNumberingAfterBreak="0">
    <w:nsid w:val="614905AD"/>
    <w:multiLevelType w:val="multilevel"/>
    <w:tmpl w:val="03229D14"/>
    <w:lvl w:ilvl="0">
      <w:start w:val="1"/>
      <w:numFmt w:val="bullet"/>
      <w:lvlText w:val=""/>
      <w:lvlJc w:val="left"/>
      <w:pPr>
        <w:tabs>
          <w:tab w:val="num" w:pos="1788"/>
        </w:tabs>
        <w:ind w:left="1788" w:hanging="360"/>
      </w:pPr>
      <w:rPr>
        <w:rFonts w:ascii="Symbol" w:hAnsi="Symbol" w:hint="default"/>
      </w:rPr>
    </w:lvl>
    <w:lvl w:ilvl="1">
      <w:start w:val="1"/>
      <w:numFmt w:val="bullet"/>
      <w:lvlText w:val="o"/>
      <w:lvlJc w:val="left"/>
      <w:pPr>
        <w:tabs>
          <w:tab w:val="num" w:pos="1788"/>
        </w:tabs>
        <w:ind w:left="1788" w:hanging="360"/>
      </w:pPr>
      <w:rPr>
        <w:rFonts w:ascii="Courier New" w:hAnsi="Courier New" w:cs="Times New Roman"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Times New Roman"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Times New Roman" w:hint="default"/>
      </w:rPr>
    </w:lvl>
    <w:lvl w:ilvl="8">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CCB00EB"/>
    <w:multiLevelType w:val="hybridMultilevel"/>
    <w:tmpl w:val="A7748AA2"/>
    <w:lvl w:ilvl="0" w:tplc="FCD4EF20">
      <w:start w:val="1"/>
      <w:numFmt w:val="lowerLetter"/>
      <w:lvlText w:val="%1)"/>
      <w:lvlJc w:val="left"/>
      <w:pPr>
        <w:ind w:left="360" w:hanging="360"/>
      </w:pPr>
      <w:rPr>
        <w:rFonts w:ascii="Times New Roman" w:eastAsia="Times New Roman" w:hAnsi="Times New Roman" w:cs="Tahoma"/>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3"/>
  </w:num>
  <w:num w:numId="3">
    <w:abstractNumId w:val="13"/>
  </w:num>
  <w:num w:numId="4">
    <w:abstractNumId w:val="14"/>
  </w:num>
  <w:num w:numId="5">
    <w:abstractNumId w:val="21"/>
  </w:num>
  <w:num w:numId="6">
    <w:abstractNumId w:val="32"/>
  </w:num>
  <w:num w:numId="7">
    <w:abstractNumId w:val="8"/>
  </w:num>
  <w:num w:numId="8">
    <w:abstractNumId w:val="0"/>
  </w:num>
  <w:num w:numId="9">
    <w:abstractNumId w:val="26"/>
  </w:num>
  <w:num w:numId="10">
    <w:abstractNumId w:val="29"/>
  </w:num>
  <w:num w:numId="11">
    <w:abstractNumId w:val="6"/>
  </w:num>
  <w:num w:numId="12">
    <w:abstractNumId w:val="1"/>
  </w:num>
  <w:num w:numId="13">
    <w:abstractNumId w:val="19"/>
  </w:num>
  <w:num w:numId="14">
    <w:abstractNumId w:val="16"/>
  </w:num>
  <w:num w:numId="15">
    <w:abstractNumId w:val="4"/>
  </w:num>
  <w:num w:numId="16">
    <w:abstractNumId w:val="31"/>
  </w:num>
  <w:num w:numId="17">
    <w:abstractNumId w:val="22"/>
  </w:num>
  <w:num w:numId="18">
    <w:abstractNumId w:val="33"/>
  </w:num>
  <w:num w:numId="19">
    <w:abstractNumId w:val="10"/>
  </w:num>
  <w:num w:numId="20">
    <w:abstractNumId w:val="25"/>
  </w:num>
  <w:num w:numId="21">
    <w:abstractNumId w:val="15"/>
  </w:num>
  <w:num w:numId="22">
    <w:abstractNumId w:val="30"/>
    <w:lvlOverride w:ilvl="0">
      <w:startOverride w:val="1"/>
    </w:lvlOverride>
    <w:lvlOverride w:ilvl="1"/>
    <w:lvlOverride w:ilvl="2"/>
    <w:lvlOverride w:ilvl="3"/>
    <w:lvlOverride w:ilvl="4"/>
    <w:lvlOverride w:ilvl="5"/>
    <w:lvlOverride w:ilvl="6"/>
    <w:lvlOverride w:ilvl="7"/>
    <w:lvlOverride w:ilvl="8"/>
  </w:num>
  <w:num w:numId="23">
    <w:abstractNumId w:val="24"/>
  </w:num>
  <w:num w:numId="24">
    <w:abstractNumId w:val="18"/>
  </w:num>
  <w:num w:numId="25">
    <w:abstractNumId w:val="9"/>
  </w:num>
  <w:num w:numId="26">
    <w:abstractNumId w:val="28"/>
  </w:num>
  <w:num w:numId="27">
    <w:abstractNumId w:val="20"/>
  </w:num>
  <w:num w:numId="28">
    <w:abstractNumId w:val="3"/>
  </w:num>
  <w:num w:numId="29">
    <w:abstractNumId w:val="27"/>
    <w:lvlOverride w:ilvl="0">
      <w:startOverride w:val="1"/>
    </w:lvlOverride>
    <w:lvlOverride w:ilvl="1"/>
    <w:lvlOverride w:ilvl="2"/>
    <w:lvlOverride w:ilvl="3"/>
    <w:lvlOverride w:ilvl="4"/>
    <w:lvlOverride w:ilvl="5"/>
    <w:lvlOverride w:ilvl="6"/>
    <w:lvlOverride w:ilvl="7"/>
    <w:lvlOverride w:ilvl="8"/>
  </w:num>
  <w:num w:numId="30">
    <w:abstractNumId w:val="17"/>
    <w:lvlOverride w:ilvl="0">
      <w:startOverride w:val="1"/>
    </w:lvlOverride>
  </w:num>
  <w:num w:numId="31">
    <w:abstractNumId w:val="11"/>
  </w:num>
  <w:num w:numId="32">
    <w:abstractNumId w:val="12"/>
  </w:num>
  <w:num w:numId="33">
    <w:abstractNumId w:val="7"/>
  </w:num>
  <w:num w:numId="34">
    <w:abstractNumId w:val="2"/>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a Malus">
    <w15:presenceInfo w15:providerId="AD" w15:userId="S-1-5-21-3276175991-2128578656-3475652450-3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9AA"/>
    <w:rsid w:val="00082CFF"/>
    <w:rsid w:val="00083827"/>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DE2"/>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1DC"/>
    <w:rsid w:val="001242B7"/>
    <w:rsid w:val="00124C84"/>
    <w:rsid w:val="00125161"/>
    <w:rsid w:val="0012535E"/>
    <w:rsid w:val="00125B23"/>
    <w:rsid w:val="00127979"/>
    <w:rsid w:val="00130144"/>
    <w:rsid w:val="001308C9"/>
    <w:rsid w:val="00131B4C"/>
    <w:rsid w:val="00131DA7"/>
    <w:rsid w:val="00133C02"/>
    <w:rsid w:val="00134FE4"/>
    <w:rsid w:val="00137BFF"/>
    <w:rsid w:val="0014094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11E"/>
    <w:rsid w:val="001A35EA"/>
    <w:rsid w:val="001A47A6"/>
    <w:rsid w:val="001A5B23"/>
    <w:rsid w:val="001A5FC7"/>
    <w:rsid w:val="001A7C88"/>
    <w:rsid w:val="001B0654"/>
    <w:rsid w:val="001B1C19"/>
    <w:rsid w:val="001B37BC"/>
    <w:rsid w:val="001B47DB"/>
    <w:rsid w:val="001B4930"/>
    <w:rsid w:val="001B4996"/>
    <w:rsid w:val="001B5DBA"/>
    <w:rsid w:val="001B6BB4"/>
    <w:rsid w:val="001B7531"/>
    <w:rsid w:val="001B7EED"/>
    <w:rsid w:val="001C078F"/>
    <w:rsid w:val="001C0C19"/>
    <w:rsid w:val="001C0ED6"/>
    <w:rsid w:val="001C1F1C"/>
    <w:rsid w:val="001C2245"/>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4639"/>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612C"/>
    <w:rsid w:val="0024742F"/>
    <w:rsid w:val="002479F4"/>
    <w:rsid w:val="00250AFE"/>
    <w:rsid w:val="00253BBE"/>
    <w:rsid w:val="00254876"/>
    <w:rsid w:val="00262D26"/>
    <w:rsid w:val="00264770"/>
    <w:rsid w:val="00264DEB"/>
    <w:rsid w:val="00265952"/>
    <w:rsid w:val="00267254"/>
    <w:rsid w:val="0026783B"/>
    <w:rsid w:val="002728D8"/>
    <w:rsid w:val="0027445B"/>
    <w:rsid w:val="00274567"/>
    <w:rsid w:val="00274D08"/>
    <w:rsid w:val="00277AD1"/>
    <w:rsid w:val="00280D49"/>
    <w:rsid w:val="0028687C"/>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6EA4"/>
    <w:rsid w:val="002D74E1"/>
    <w:rsid w:val="002D7B25"/>
    <w:rsid w:val="002D7F75"/>
    <w:rsid w:val="002E0D36"/>
    <w:rsid w:val="002E0E16"/>
    <w:rsid w:val="002E135B"/>
    <w:rsid w:val="002E266C"/>
    <w:rsid w:val="002E39AE"/>
    <w:rsid w:val="002E46C0"/>
    <w:rsid w:val="002E54F1"/>
    <w:rsid w:val="002E5E3C"/>
    <w:rsid w:val="002E7C6F"/>
    <w:rsid w:val="002E7D8F"/>
    <w:rsid w:val="002F1174"/>
    <w:rsid w:val="002F1DD8"/>
    <w:rsid w:val="002F2420"/>
    <w:rsid w:val="002F28E5"/>
    <w:rsid w:val="002F2C77"/>
    <w:rsid w:val="002F2D4D"/>
    <w:rsid w:val="002F3EAC"/>
    <w:rsid w:val="002F49D8"/>
    <w:rsid w:val="002F5B11"/>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35A94"/>
    <w:rsid w:val="00344B52"/>
    <w:rsid w:val="0034535E"/>
    <w:rsid w:val="00347CF7"/>
    <w:rsid w:val="00347E64"/>
    <w:rsid w:val="00350D3F"/>
    <w:rsid w:val="003511D6"/>
    <w:rsid w:val="0035227C"/>
    <w:rsid w:val="003532D2"/>
    <w:rsid w:val="00354410"/>
    <w:rsid w:val="0035574B"/>
    <w:rsid w:val="00356B8A"/>
    <w:rsid w:val="00356E80"/>
    <w:rsid w:val="00360E90"/>
    <w:rsid w:val="00361220"/>
    <w:rsid w:val="00361293"/>
    <w:rsid w:val="003635F9"/>
    <w:rsid w:val="00363CDC"/>
    <w:rsid w:val="00364816"/>
    <w:rsid w:val="003659E5"/>
    <w:rsid w:val="003660FD"/>
    <w:rsid w:val="00366E37"/>
    <w:rsid w:val="0037103F"/>
    <w:rsid w:val="00372C98"/>
    <w:rsid w:val="003737B4"/>
    <w:rsid w:val="00374BEA"/>
    <w:rsid w:val="003758C0"/>
    <w:rsid w:val="00381705"/>
    <w:rsid w:val="003822AF"/>
    <w:rsid w:val="003835D3"/>
    <w:rsid w:val="00387121"/>
    <w:rsid w:val="00387B3C"/>
    <w:rsid w:val="00391DEF"/>
    <w:rsid w:val="003926A5"/>
    <w:rsid w:val="00392E32"/>
    <w:rsid w:val="00396183"/>
    <w:rsid w:val="003A09A1"/>
    <w:rsid w:val="003A1382"/>
    <w:rsid w:val="003A2687"/>
    <w:rsid w:val="003A4536"/>
    <w:rsid w:val="003A6F0D"/>
    <w:rsid w:val="003B1634"/>
    <w:rsid w:val="003B3C47"/>
    <w:rsid w:val="003B4F4D"/>
    <w:rsid w:val="003B6D4E"/>
    <w:rsid w:val="003C10CA"/>
    <w:rsid w:val="003C15A8"/>
    <w:rsid w:val="003C287C"/>
    <w:rsid w:val="003C5E63"/>
    <w:rsid w:val="003C5EEA"/>
    <w:rsid w:val="003C7484"/>
    <w:rsid w:val="003C7D0A"/>
    <w:rsid w:val="003D0F01"/>
    <w:rsid w:val="003D1E3C"/>
    <w:rsid w:val="003D2636"/>
    <w:rsid w:val="003D32B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12D"/>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409A"/>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678"/>
    <w:rsid w:val="004F29DD"/>
    <w:rsid w:val="004F3490"/>
    <w:rsid w:val="004F74D1"/>
    <w:rsid w:val="00502857"/>
    <w:rsid w:val="00505578"/>
    <w:rsid w:val="0050712A"/>
    <w:rsid w:val="00512895"/>
    <w:rsid w:val="00516722"/>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9F4"/>
    <w:rsid w:val="00556FA0"/>
    <w:rsid w:val="005571F8"/>
    <w:rsid w:val="00560B17"/>
    <w:rsid w:val="00560EC3"/>
    <w:rsid w:val="00561221"/>
    <w:rsid w:val="00570D8C"/>
    <w:rsid w:val="00572314"/>
    <w:rsid w:val="0057443B"/>
    <w:rsid w:val="005750A9"/>
    <w:rsid w:val="00575625"/>
    <w:rsid w:val="00576A61"/>
    <w:rsid w:val="00583657"/>
    <w:rsid w:val="005845FB"/>
    <w:rsid w:val="0058589C"/>
    <w:rsid w:val="00585FE3"/>
    <w:rsid w:val="00586794"/>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368"/>
    <w:rsid w:val="005A394E"/>
    <w:rsid w:val="005A4179"/>
    <w:rsid w:val="005A4350"/>
    <w:rsid w:val="005A637A"/>
    <w:rsid w:val="005A75F8"/>
    <w:rsid w:val="005A79F7"/>
    <w:rsid w:val="005A7C83"/>
    <w:rsid w:val="005B073A"/>
    <w:rsid w:val="005B12CA"/>
    <w:rsid w:val="005B2F55"/>
    <w:rsid w:val="005B38C7"/>
    <w:rsid w:val="005B4913"/>
    <w:rsid w:val="005B4B1A"/>
    <w:rsid w:val="005B4F36"/>
    <w:rsid w:val="005B5278"/>
    <w:rsid w:val="005B7E45"/>
    <w:rsid w:val="005C0276"/>
    <w:rsid w:val="005C0C95"/>
    <w:rsid w:val="005C1CFA"/>
    <w:rsid w:val="005C4678"/>
    <w:rsid w:val="005C7674"/>
    <w:rsid w:val="005C7FE8"/>
    <w:rsid w:val="005D04FE"/>
    <w:rsid w:val="005D12AD"/>
    <w:rsid w:val="005D16DB"/>
    <w:rsid w:val="005D1CE1"/>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52A"/>
    <w:rsid w:val="005F2FD5"/>
    <w:rsid w:val="005F4911"/>
    <w:rsid w:val="005F6C60"/>
    <w:rsid w:val="005F71F9"/>
    <w:rsid w:val="00600F7F"/>
    <w:rsid w:val="00602452"/>
    <w:rsid w:val="0060274D"/>
    <w:rsid w:val="00602789"/>
    <w:rsid w:val="00603729"/>
    <w:rsid w:val="0060404E"/>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4773B"/>
    <w:rsid w:val="00651637"/>
    <w:rsid w:val="00651A29"/>
    <w:rsid w:val="006537C7"/>
    <w:rsid w:val="00654797"/>
    <w:rsid w:val="00654859"/>
    <w:rsid w:val="00657F61"/>
    <w:rsid w:val="00660009"/>
    <w:rsid w:val="00670661"/>
    <w:rsid w:val="00671036"/>
    <w:rsid w:val="0067147B"/>
    <w:rsid w:val="00671B1E"/>
    <w:rsid w:val="0067239B"/>
    <w:rsid w:val="00672EB8"/>
    <w:rsid w:val="00673E1B"/>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6B73"/>
    <w:rsid w:val="006C7CA5"/>
    <w:rsid w:val="006D112F"/>
    <w:rsid w:val="006D466B"/>
    <w:rsid w:val="006D4B54"/>
    <w:rsid w:val="006D68B8"/>
    <w:rsid w:val="006D77F6"/>
    <w:rsid w:val="006E1E27"/>
    <w:rsid w:val="006E536E"/>
    <w:rsid w:val="006F0BEB"/>
    <w:rsid w:val="006F0C48"/>
    <w:rsid w:val="006F23C8"/>
    <w:rsid w:val="006F55FC"/>
    <w:rsid w:val="006F5743"/>
    <w:rsid w:val="006F645E"/>
    <w:rsid w:val="006F76BD"/>
    <w:rsid w:val="006F7EB4"/>
    <w:rsid w:val="00700339"/>
    <w:rsid w:val="0070069B"/>
    <w:rsid w:val="0070143C"/>
    <w:rsid w:val="00702906"/>
    <w:rsid w:val="0070316E"/>
    <w:rsid w:val="0070459D"/>
    <w:rsid w:val="00707C14"/>
    <w:rsid w:val="0071090E"/>
    <w:rsid w:val="00711130"/>
    <w:rsid w:val="0071156F"/>
    <w:rsid w:val="00711750"/>
    <w:rsid w:val="007121C6"/>
    <w:rsid w:val="00713F74"/>
    <w:rsid w:val="00714814"/>
    <w:rsid w:val="00715206"/>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1B81"/>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A7DA2"/>
    <w:rsid w:val="007B000E"/>
    <w:rsid w:val="007B1836"/>
    <w:rsid w:val="007B2904"/>
    <w:rsid w:val="007B4177"/>
    <w:rsid w:val="007B56C5"/>
    <w:rsid w:val="007B601D"/>
    <w:rsid w:val="007B78F0"/>
    <w:rsid w:val="007C22DC"/>
    <w:rsid w:val="007C4E44"/>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1D6"/>
    <w:rsid w:val="00805996"/>
    <w:rsid w:val="008074E6"/>
    <w:rsid w:val="008129B2"/>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558A"/>
    <w:rsid w:val="00846B6A"/>
    <w:rsid w:val="00847D4B"/>
    <w:rsid w:val="00847FB5"/>
    <w:rsid w:val="00852E20"/>
    <w:rsid w:val="0085311F"/>
    <w:rsid w:val="00856088"/>
    <w:rsid w:val="00856C65"/>
    <w:rsid w:val="00856CC8"/>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25DD"/>
    <w:rsid w:val="0089415D"/>
    <w:rsid w:val="0089664E"/>
    <w:rsid w:val="008974CE"/>
    <w:rsid w:val="008A04F0"/>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35B"/>
    <w:rsid w:val="008D2C4A"/>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774D7"/>
    <w:rsid w:val="00981284"/>
    <w:rsid w:val="009814B9"/>
    <w:rsid w:val="00982BE9"/>
    <w:rsid w:val="009841BE"/>
    <w:rsid w:val="00985F53"/>
    <w:rsid w:val="009860B9"/>
    <w:rsid w:val="00987579"/>
    <w:rsid w:val="009916E4"/>
    <w:rsid w:val="0099224D"/>
    <w:rsid w:val="0099284E"/>
    <w:rsid w:val="00994C93"/>
    <w:rsid w:val="00995413"/>
    <w:rsid w:val="0099550E"/>
    <w:rsid w:val="00996AA9"/>
    <w:rsid w:val="00996F50"/>
    <w:rsid w:val="00997C68"/>
    <w:rsid w:val="009A0779"/>
    <w:rsid w:val="009A1150"/>
    <w:rsid w:val="009A2131"/>
    <w:rsid w:val="009A3344"/>
    <w:rsid w:val="009A44D8"/>
    <w:rsid w:val="009A5050"/>
    <w:rsid w:val="009B1103"/>
    <w:rsid w:val="009B3921"/>
    <w:rsid w:val="009B6DE3"/>
    <w:rsid w:val="009C10D7"/>
    <w:rsid w:val="009C18B7"/>
    <w:rsid w:val="009C4B38"/>
    <w:rsid w:val="009C4BA3"/>
    <w:rsid w:val="009C702D"/>
    <w:rsid w:val="009C70C2"/>
    <w:rsid w:val="009D06E2"/>
    <w:rsid w:val="009D1BF4"/>
    <w:rsid w:val="009D5EC1"/>
    <w:rsid w:val="009E16DA"/>
    <w:rsid w:val="009E2B79"/>
    <w:rsid w:val="009E42B7"/>
    <w:rsid w:val="009E538D"/>
    <w:rsid w:val="009E5DE4"/>
    <w:rsid w:val="009E7A2B"/>
    <w:rsid w:val="009F0196"/>
    <w:rsid w:val="009F37DC"/>
    <w:rsid w:val="009F3DF3"/>
    <w:rsid w:val="009F5423"/>
    <w:rsid w:val="009F5943"/>
    <w:rsid w:val="009F6785"/>
    <w:rsid w:val="00A006DA"/>
    <w:rsid w:val="00A007E9"/>
    <w:rsid w:val="00A02E0C"/>
    <w:rsid w:val="00A031CA"/>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E8"/>
    <w:rsid w:val="00A244F4"/>
    <w:rsid w:val="00A25D61"/>
    <w:rsid w:val="00A26743"/>
    <w:rsid w:val="00A305B2"/>
    <w:rsid w:val="00A31335"/>
    <w:rsid w:val="00A3297A"/>
    <w:rsid w:val="00A337B3"/>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3DB"/>
    <w:rsid w:val="00A65A46"/>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469"/>
    <w:rsid w:val="00AE4A7B"/>
    <w:rsid w:val="00AF00E2"/>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698"/>
    <w:rsid w:val="00B17BC9"/>
    <w:rsid w:val="00B17DD6"/>
    <w:rsid w:val="00B20149"/>
    <w:rsid w:val="00B20477"/>
    <w:rsid w:val="00B213CA"/>
    <w:rsid w:val="00B213DE"/>
    <w:rsid w:val="00B215BC"/>
    <w:rsid w:val="00B26E00"/>
    <w:rsid w:val="00B2700C"/>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472C3"/>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4FD6"/>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B7C66"/>
    <w:rsid w:val="00BC2ED5"/>
    <w:rsid w:val="00BC3601"/>
    <w:rsid w:val="00BC3E9E"/>
    <w:rsid w:val="00BC48A8"/>
    <w:rsid w:val="00BC7B1B"/>
    <w:rsid w:val="00BD1D59"/>
    <w:rsid w:val="00BD315E"/>
    <w:rsid w:val="00BD3D5C"/>
    <w:rsid w:val="00BD3E28"/>
    <w:rsid w:val="00BD3FA2"/>
    <w:rsid w:val="00BD4EAB"/>
    <w:rsid w:val="00BD4ECD"/>
    <w:rsid w:val="00BD6DAB"/>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0DBF"/>
    <w:rsid w:val="00C238F8"/>
    <w:rsid w:val="00C245F1"/>
    <w:rsid w:val="00C250E0"/>
    <w:rsid w:val="00C2709D"/>
    <w:rsid w:val="00C27781"/>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C93"/>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2755"/>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3EEA"/>
    <w:rsid w:val="00D37A22"/>
    <w:rsid w:val="00D37F87"/>
    <w:rsid w:val="00D40769"/>
    <w:rsid w:val="00D42582"/>
    <w:rsid w:val="00D42A64"/>
    <w:rsid w:val="00D43704"/>
    <w:rsid w:val="00D439D5"/>
    <w:rsid w:val="00D465ED"/>
    <w:rsid w:val="00D46648"/>
    <w:rsid w:val="00D475F6"/>
    <w:rsid w:val="00D47BEC"/>
    <w:rsid w:val="00D50B0D"/>
    <w:rsid w:val="00D51369"/>
    <w:rsid w:val="00D55846"/>
    <w:rsid w:val="00D55920"/>
    <w:rsid w:val="00D568AA"/>
    <w:rsid w:val="00D607B8"/>
    <w:rsid w:val="00D60CE1"/>
    <w:rsid w:val="00D62B24"/>
    <w:rsid w:val="00D63D1C"/>
    <w:rsid w:val="00D67008"/>
    <w:rsid w:val="00D67EE9"/>
    <w:rsid w:val="00D71485"/>
    <w:rsid w:val="00D74093"/>
    <w:rsid w:val="00D74E7E"/>
    <w:rsid w:val="00D761D1"/>
    <w:rsid w:val="00D76EBB"/>
    <w:rsid w:val="00D778D8"/>
    <w:rsid w:val="00D77E47"/>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3"/>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785"/>
    <w:rsid w:val="00E25943"/>
    <w:rsid w:val="00E25A5B"/>
    <w:rsid w:val="00E27764"/>
    <w:rsid w:val="00E27AC8"/>
    <w:rsid w:val="00E31EFF"/>
    <w:rsid w:val="00E32423"/>
    <w:rsid w:val="00E35BE5"/>
    <w:rsid w:val="00E35F06"/>
    <w:rsid w:val="00E36D75"/>
    <w:rsid w:val="00E37A3B"/>
    <w:rsid w:val="00E40B62"/>
    <w:rsid w:val="00E42B3A"/>
    <w:rsid w:val="00E434D7"/>
    <w:rsid w:val="00E44966"/>
    <w:rsid w:val="00E4520B"/>
    <w:rsid w:val="00E5323D"/>
    <w:rsid w:val="00E53285"/>
    <w:rsid w:val="00E54DF4"/>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09DF"/>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EF63A2"/>
    <w:rsid w:val="00F00073"/>
    <w:rsid w:val="00F02765"/>
    <w:rsid w:val="00F030DB"/>
    <w:rsid w:val="00F10399"/>
    <w:rsid w:val="00F1080D"/>
    <w:rsid w:val="00F118A2"/>
    <w:rsid w:val="00F127DF"/>
    <w:rsid w:val="00F14643"/>
    <w:rsid w:val="00F16CC9"/>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0A8"/>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193"/>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0B4D76B"/>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A006DA"/>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260454">
      <w:bodyDiv w:val="1"/>
      <w:marLeft w:val="0"/>
      <w:marRight w:val="0"/>
      <w:marTop w:val="0"/>
      <w:marBottom w:val="0"/>
      <w:divBdr>
        <w:top w:val="none" w:sz="0" w:space="0" w:color="auto"/>
        <w:left w:val="none" w:sz="0" w:space="0" w:color="auto"/>
        <w:bottom w:val="none" w:sz="0" w:space="0" w:color="auto"/>
        <w:right w:val="none" w:sz="0" w:space="0" w:color="auto"/>
      </w:divBdr>
    </w:div>
    <w:div w:id="361634094">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021876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2377201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01653331">
      <w:bodyDiv w:val="1"/>
      <w:marLeft w:val="0"/>
      <w:marRight w:val="0"/>
      <w:marTop w:val="0"/>
      <w:marBottom w:val="0"/>
      <w:divBdr>
        <w:top w:val="none" w:sz="0" w:space="0" w:color="auto"/>
        <w:left w:val="none" w:sz="0" w:space="0" w:color="auto"/>
        <w:bottom w:val="none" w:sz="0" w:space="0" w:color="auto"/>
        <w:right w:val="none" w:sz="0" w:space="0" w:color="auto"/>
      </w:divBdr>
    </w:div>
    <w:div w:id="989943348">
      <w:bodyDiv w:val="1"/>
      <w:marLeft w:val="0"/>
      <w:marRight w:val="0"/>
      <w:marTop w:val="0"/>
      <w:marBottom w:val="0"/>
      <w:divBdr>
        <w:top w:val="none" w:sz="0" w:space="0" w:color="auto"/>
        <w:left w:val="none" w:sz="0" w:space="0" w:color="auto"/>
        <w:bottom w:val="none" w:sz="0" w:space="0" w:color="auto"/>
        <w:right w:val="none" w:sz="0" w:space="0" w:color="auto"/>
      </w:divBdr>
    </w:div>
    <w:div w:id="1064138087">
      <w:bodyDiv w:val="1"/>
      <w:marLeft w:val="0"/>
      <w:marRight w:val="0"/>
      <w:marTop w:val="0"/>
      <w:marBottom w:val="0"/>
      <w:divBdr>
        <w:top w:val="none" w:sz="0" w:space="0" w:color="auto"/>
        <w:left w:val="none" w:sz="0" w:space="0" w:color="auto"/>
        <w:bottom w:val="none" w:sz="0" w:space="0" w:color="auto"/>
        <w:right w:val="none" w:sz="0" w:space="0" w:color="auto"/>
      </w:divBdr>
    </w:div>
    <w:div w:id="1087656977">
      <w:bodyDiv w:val="1"/>
      <w:marLeft w:val="0"/>
      <w:marRight w:val="0"/>
      <w:marTop w:val="0"/>
      <w:marBottom w:val="0"/>
      <w:divBdr>
        <w:top w:val="none" w:sz="0" w:space="0" w:color="auto"/>
        <w:left w:val="none" w:sz="0" w:space="0" w:color="auto"/>
        <w:bottom w:val="none" w:sz="0" w:space="0" w:color="auto"/>
        <w:right w:val="none" w:sz="0" w:space="0" w:color="auto"/>
      </w:divBdr>
    </w:div>
    <w:div w:id="1130635154">
      <w:bodyDiv w:val="1"/>
      <w:marLeft w:val="0"/>
      <w:marRight w:val="0"/>
      <w:marTop w:val="0"/>
      <w:marBottom w:val="0"/>
      <w:divBdr>
        <w:top w:val="none" w:sz="0" w:space="0" w:color="auto"/>
        <w:left w:val="none" w:sz="0" w:space="0" w:color="auto"/>
        <w:bottom w:val="none" w:sz="0" w:space="0" w:color="auto"/>
        <w:right w:val="none" w:sz="0" w:space="0" w:color="auto"/>
      </w:divBdr>
    </w:div>
    <w:div w:id="1169367185">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3249037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0457589">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4886838">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7E7BC-BCCB-4261-AF3E-77B3698F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3576</Words>
  <Characters>26007</Characters>
  <Application>Microsoft Office Word</Application>
  <DocSecurity>0</DocSecurity>
  <Lines>216</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2018-08-10T11:18:00Z</cp:lastPrinted>
  <dcterms:created xsi:type="dcterms:W3CDTF">2024-01-24T11:36:00Z</dcterms:created>
  <dcterms:modified xsi:type="dcterms:W3CDTF">2024-01-24T11:37:00Z</dcterms:modified>
</cp:coreProperties>
</file>